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1FAD70F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705739" w14:textId="06A37DA7" w:rsidR="00F547A3" w:rsidRPr="00E307B1" w:rsidRDefault="00F547A3" w:rsidP="00FA2184">
      <w:pPr>
        <w:pStyle w:val="Flietext"/>
        <w:rPr>
          <w:rFonts w:cstheme="minorHAnsi"/>
          <w:b/>
          <w:bCs/>
          <w:color w:val="00468E"/>
          <w:sz w:val="20"/>
          <w:szCs w:val="20"/>
        </w:rPr>
      </w:pPr>
      <w:r>
        <w:rPr>
          <w:b/>
          <w:color w:val="auto"/>
          <w:sz w:val="20"/>
        </w:rPr>
        <w:t>Dürr amplia il portafoglio prodotti con una macchina migliorata per il rivestimento simultaneo su due lati</w:t>
      </w:r>
      <w:r>
        <w:rPr>
          <w:b/>
          <w:color w:val="00468E"/>
          <w:sz w:val="20"/>
        </w:rPr>
        <w:t xml:space="preserve"> </w:t>
      </w:r>
    </w:p>
    <w:p w14:paraId="638092AC" w14:textId="77777777" w:rsidR="00F547A3" w:rsidRPr="00065533" w:rsidRDefault="00F547A3" w:rsidP="00FA2184">
      <w:pPr>
        <w:pStyle w:val="Flietext"/>
        <w:rPr>
          <w:b/>
          <w:color w:val="00468E"/>
          <w:sz w:val="34"/>
          <w:szCs w:val="30"/>
        </w:rPr>
      </w:pPr>
    </w:p>
    <w:p w14:paraId="3988FEE8" w14:textId="47540C27" w:rsidR="00F547A3" w:rsidRDefault="00F547A3" w:rsidP="00FA2184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</w:rPr>
        <w:t>GigaCoater™</w:t>
      </w:r>
      <w:r w:rsidR="00000F45">
        <w:rPr>
          <w:b/>
          <w:color w:val="00468E" w:themeColor="accent1"/>
          <w:sz w:val="34"/>
        </w:rPr>
        <w:t xml:space="preserve"> si presenta</w:t>
      </w:r>
      <w:r>
        <w:rPr>
          <w:b/>
          <w:color w:val="00468E" w:themeColor="accent1"/>
          <w:sz w:val="34"/>
        </w:rPr>
        <w:t xml:space="preserve">: incremento dell'efficienza nella produzione di elettrodi per batterie </w:t>
      </w:r>
    </w:p>
    <w:p w14:paraId="3FB0D386" w14:textId="77777777" w:rsidR="00F547A3" w:rsidRPr="00065533" w:rsidRDefault="00F547A3" w:rsidP="00FA2184">
      <w:pPr>
        <w:pStyle w:val="Flietext"/>
        <w:rPr>
          <w:b/>
          <w:color w:val="00468E" w:themeColor="accent1"/>
          <w:sz w:val="34"/>
          <w:szCs w:val="30"/>
        </w:rPr>
      </w:pPr>
    </w:p>
    <w:p w14:paraId="71C36372" w14:textId="1979CFF1" w:rsidR="00F547A3" w:rsidRPr="00F547A3" w:rsidRDefault="00751F64" w:rsidP="55D8B756">
      <w:pPr>
        <w:pStyle w:val="Flietext"/>
        <w:rPr>
          <w:b/>
          <w:bCs/>
          <w:spacing w:val="-2"/>
          <w:w w:val="101"/>
        </w:rPr>
      </w:pPr>
      <w:r w:rsidRPr="00E9322B">
        <w:rPr>
          <w:rStyle w:val="Fettung"/>
        </w:rPr>
        <w:t>Milano</w:t>
      </w:r>
      <w:r w:rsidRPr="00C23BA9">
        <w:rPr>
          <w:rStyle w:val="Fettung"/>
        </w:rPr>
        <w:t xml:space="preserve">, </w:t>
      </w:r>
      <w:r w:rsidR="00C23BA9" w:rsidRPr="00C23BA9">
        <w:rPr>
          <w:rStyle w:val="Fettung"/>
        </w:rPr>
        <w:t>5 novembre 2024</w:t>
      </w:r>
      <w:r w:rsidR="005B3624" w:rsidRPr="00C23BA9">
        <w:rPr>
          <w:rStyle w:val="Fettung"/>
        </w:rPr>
        <w:t xml:space="preserve"> – </w:t>
      </w:r>
      <w:r w:rsidR="005B3624" w:rsidRPr="00C23BA9">
        <w:rPr>
          <w:b/>
        </w:rPr>
        <w:t>Dürr</w:t>
      </w:r>
      <w:r w:rsidR="005B3624">
        <w:rPr>
          <w:b/>
        </w:rPr>
        <w:t xml:space="preserve"> presenta la sua ultima innovazione nella tecnologia di rivestimento simultaneo su due lati, destinat</w:t>
      </w:r>
      <w:r w:rsidR="00943435">
        <w:rPr>
          <w:b/>
        </w:rPr>
        <w:t>a</w:t>
      </w:r>
      <w:r w:rsidR="005B3624">
        <w:rPr>
          <w:b/>
        </w:rPr>
        <w:t xml:space="preserve"> a rivoluzionare il settore della </w:t>
      </w:r>
      <w:r w:rsidR="00000F45">
        <w:rPr>
          <w:b/>
        </w:rPr>
        <w:t xml:space="preserve">costruzione </w:t>
      </w:r>
      <w:r w:rsidR="005B3624">
        <w:rPr>
          <w:b/>
        </w:rPr>
        <w:t>di batterie. La nuova</w:t>
      </w:r>
      <w:r w:rsidR="00B70B5C">
        <w:rPr>
          <w:b/>
        </w:rPr>
        <w:t xml:space="preserve"> macchina </w:t>
      </w:r>
      <w:r w:rsidR="005B3624">
        <w:rPr>
          <w:b/>
        </w:rPr>
        <w:t>GigaCoater™, progettata per gli OEM di celle per batterie, combina capacità di substrato più ampie con velocità di rivestimento più elevate, promettendo una significativa riduzione dei costi di fabbricazione e mantenendo una qualità di livello automobilistico su larghezze fino a 1.200 mm.</w:t>
      </w:r>
    </w:p>
    <w:p w14:paraId="213C051D" w14:textId="77777777" w:rsidR="00AF4F8B" w:rsidRPr="00065533" w:rsidRDefault="00AF4F8B" w:rsidP="00FA2184">
      <w:pPr>
        <w:pStyle w:val="Flietext"/>
      </w:pPr>
    </w:p>
    <w:p w14:paraId="163EF0AF" w14:textId="1ABB8E08" w:rsidR="00F547A3" w:rsidRPr="00C606A0" w:rsidRDefault="6EE4FDB2" w:rsidP="00F547A3">
      <w:r>
        <w:t>Dal 2006, Dürr è leader nella tecnologia di rivestimento simultaneo su due lati per la produzione di elettrodi per batterie, perfezionando e migliorando costantemente la propria offerta. Quest'ultima versione, sviluppata grazie a</w:t>
      </w:r>
      <w:r w:rsidR="006E6C05">
        <w:t>d</w:t>
      </w:r>
      <w:r>
        <w:t xml:space="preserve"> ingenti investimenti a sostegno di ricerca e sviluppo, dimostra l'impegno di Dürr nel fornire soluzioni all'avanguardia che favoriscono l'efficienza e l'economicità della fabbricazione.</w:t>
      </w:r>
    </w:p>
    <w:p w14:paraId="1DC446BE" w14:textId="77777777" w:rsidR="006A4038" w:rsidRPr="00065533" w:rsidRDefault="006A4038" w:rsidP="006A4038">
      <w:pPr>
        <w:pStyle w:val="Flietext"/>
      </w:pPr>
    </w:p>
    <w:p w14:paraId="7C0FB569" w14:textId="2D08AD6C" w:rsidR="00F547A3" w:rsidRDefault="00F547A3" w:rsidP="0068279F">
      <w:pPr>
        <w:pStyle w:val="Flietext"/>
        <w:rPr>
          <w:b/>
          <w:bCs/>
        </w:rPr>
      </w:pPr>
      <w:r>
        <w:rPr>
          <w:b/>
        </w:rPr>
        <w:t xml:space="preserve">Configurazione ottimizzata per la massima efficienza </w:t>
      </w:r>
    </w:p>
    <w:p w14:paraId="4FE37A6A" w14:textId="64542C61" w:rsidR="00F547A3" w:rsidRPr="00C606A0" w:rsidRDefault="6EE4FDB2" w:rsidP="36EAE487">
      <w:r>
        <w:t xml:space="preserve">GigaCoater™ è caratterizzata da un flusso di prodotto a percorso rettilineo con due stazioni di rivestimento combinate in un'unica ubicazione, integrate da un </w:t>
      </w:r>
      <w:r>
        <w:lastRenderedPageBreak/>
        <w:t xml:space="preserve">sistema di essiccazione a flottazione senza contatto. Tale configurazione ottimizzata consente un ingombro di </w:t>
      </w:r>
      <w:r w:rsidR="006E6C05">
        <w:t xml:space="preserve">produzione </w:t>
      </w:r>
      <w:r>
        <w:t>più compatto, riduce il consumo energetico ed elimina l'arricciamento dei bordi dopo l'essiccazione. L'innovativo processo di rivestimento utilizza una matrice a fessura contro un rullo di supporto, seguita da una matrice a nastro teso sopra la matrice a fessura (</w:t>
      </w:r>
      <w:r w:rsidR="006E6C05">
        <w:t>T</w:t>
      </w:r>
      <w:r>
        <w:t>ensioned-</w:t>
      </w:r>
      <w:r w:rsidR="006E6C05">
        <w:t>W</w:t>
      </w:r>
      <w:r>
        <w:t>eb-</w:t>
      </w:r>
      <w:r w:rsidR="006E6C05">
        <w:t>O</w:t>
      </w:r>
      <w:r>
        <w:t>ver-</w:t>
      </w:r>
      <w:r w:rsidR="006E6C05">
        <w:t>S</w:t>
      </w:r>
      <w:r>
        <w:t>lot-</w:t>
      </w:r>
      <w:r w:rsidR="006E6C05">
        <w:t>D</w:t>
      </w:r>
      <w:r>
        <w:t>ie - TWOSD), che consente di rivestire simultaneamente il foglio su due lati in un unico passaggio. L'essiccatore ad aria flottante garantisce un'essiccazione uniforme e senza contatto su entrambi i lati, migliorando ulteriormente la qualità degli elettrodi.</w:t>
      </w:r>
    </w:p>
    <w:p w14:paraId="1F0B4DBE" w14:textId="77777777" w:rsidR="00F0322D" w:rsidRPr="00065533" w:rsidRDefault="00F0322D" w:rsidP="006A4038">
      <w:pPr>
        <w:pStyle w:val="Flietext"/>
        <w:rPr>
          <w:b/>
          <w:bCs/>
        </w:rPr>
      </w:pPr>
    </w:p>
    <w:p w14:paraId="48CAE575" w14:textId="5DA4CA1C" w:rsidR="00F547A3" w:rsidRDefault="00F547A3" w:rsidP="006A4038">
      <w:pPr>
        <w:pStyle w:val="Flietext"/>
        <w:rPr>
          <w:b/>
          <w:bCs/>
        </w:rPr>
      </w:pPr>
      <w:r>
        <w:rPr>
          <w:b/>
        </w:rPr>
        <w:t xml:space="preserve">Riduzione significativa dei costi di esercizio </w:t>
      </w:r>
    </w:p>
    <w:p w14:paraId="2E31C343" w14:textId="40DB1B43" w:rsidR="00F547A3" w:rsidRPr="00C606A0" w:rsidRDefault="00F547A3">
      <w:r>
        <w:t>Il layout semplificato della</w:t>
      </w:r>
      <w:r w:rsidR="00000F45">
        <w:t xml:space="preserve"> macchina</w:t>
      </w:r>
      <w:r>
        <w:t xml:space="preserve"> GigaCoater™ consente di risparmiare notevolmente sui costi di esercizio. Tali risparmi derivano dalla riduzione dei consumi energetici grazie al sistema a</w:t>
      </w:r>
      <w:r w:rsidR="006E6C05">
        <w:t>d</w:t>
      </w:r>
      <w:r>
        <w:t xml:space="preserve"> essiccatore singolo, dalla minore movimentazione di bobine, dalla riduzione della necessità di personale grazie alla progettazione a</w:t>
      </w:r>
      <w:r w:rsidR="006E6C05">
        <w:t>d</w:t>
      </w:r>
      <w:r>
        <w:t xml:space="preserve"> un solo livello, dalla diminuzione degli scarti di materiale e dalla riduzione dello spazio necessario. Congiuntamente tali efficienze offrono risparmi annuali enormi.</w:t>
      </w:r>
    </w:p>
    <w:p w14:paraId="461CADC4" w14:textId="77777777" w:rsidR="00F547A3" w:rsidRPr="00065533" w:rsidRDefault="00F547A3"/>
    <w:p w14:paraId="55431C88" w14:textId="4DB2120B" w:rsidR="00F547A3" w:rsidRPr="00C606A0" w:rsidRDefault="00F547A3" w:rsidP="00F547A3">
      <w:r>
        <w:t>Oltre a consentire risparmi sui costi, GigaCoater™ migliora la qualità del prodotto eliminando l'arricciamento dei bordi, garantendo un'essicazione uniforme su entrambi i lati e migliorando l'allineamento dall'alto verso il basso.</w:t>
      </w:r>
    </w:p>
    <w:p w14:paraId="157FF7D4" w14:textId="77777777" w:rsidR="00F547A3" w:rsidRPr="00065533" w:rsidRDefault="00F547A3" w:rsidP="00F547A3"/>
    <w:p w14:paraId="2CA26FC9" w14:textId="0973DD96" w:rsidR="0062146B" w:rsidRPr="00E61BD6" w:rsidRDefault="0062146B" w:rsidP="0062146B">
      <w:pPr>
        <w:rPr>
          <w:b/>
          <w:bCs/>
        </w:rPr>
      </w:pPr>
      <w:r>
        <w:rPr>
          <w:rFonts w:ascii="Arial" w:hAnsi="Arial"/>
          <w:b/>
        </w:rPr>
        <w:t>Estensione della famiglia di prodotti per il rivestimento simultaneo su due lati</w:t>
      </w:r>
    </w:p>
    <w:p w14:paraId="6EFFF23A" w14:textId="437271FF" w:rsidR="0062146B" w:rsidRPr="00C606A0" w:rsidRDefault="0062146B" w:rsidP="00FB3940">
      <w:r>
        <w:t>Con GigaCoater™, Dürr amplia il proprio portafoglio di macchine per il rivestimento simultaneo su due lati che</w:t>
      </w:r>
      <w:r w:rsidR="006E6C05">
        <w:t>,</w:t>
      </w:r>
      <w:r>
        <w:t xml:space="preserve"> in precedenza</w:t>
      </w:r>
      <w:r w:rsidR="006E6C05">
        <w:t>,</w:t>
      </w:r>
      <w:r>
        <w:t xml:space="preserve"> era composto da </w:t>
      </w:r>
      <w:r>
        <w:rPr>
          <w:rFonts w:ascii="Arial" w:hAnsi="Arial"/>
        </w:rPr>
        <w:t>PilotCoater e ProCoater. PilotCoater è in grado di gestire fogli fino a 350 mm con velocità di rivestimento fino a 10 m</w:t>
      </w:r>
      <w:r w:rsidR="006E6C05">
        <w:rPr>
          <w:rFonts w:ascii="Arial" w:hAnsi="Arial"/>
        </w:rPr>
        <w:t>t.</w:t>
      </w:r>
      <w:r>
        <w:rPr>
          <w:rFonts w:ascii="Arial" w:hAnsi="Arial"/>
        </w:rPr>
        <w:t>/minuto, il che la rende ideale per la produzione e per lo sviluppo continuo di processi e prodotti. ProCoater, una linea di rivestimento su scala più ampia, può ospitare nastri di larghezza compresa tra 350 e 700 mm e velocità di rivestimento fino a 50 m</w:t>
      </w:r>
      <w:r w:rsidR="006E6C05">
        <w:rPr>
          <w:rFonts w:ascii="Arial" w:hAnsi="Arial"/>
        </w:rPr>
        <w:t>t.</w:t>
      </w:r>
      <w:r>
        <w:rPr>
          <w:rFonts w:ascii="Arial" w:hAnsi="Arial"/>
        </w:rPr>
        <w:t xml:space="preserve">/min, per supportare la produzione su larga scala di batterie agli ioni di litio. Entrambi i prodotti sono già utilizzati dai principali </w:t>
      </w:r>
      <w:r w:rsidR="00000F45">
        <w:rPr>
          <w:rFonts w:ascii="Arial" w:hAnsi="Arial"/>
        </w:rPr>
        <w:t xml:space="preserve">costruttori </w:t>
      </w:r>
      <w:r>
        <w:rPr>
          <w:rFonts w:ascii="Arial" w:hAnsi="Arial"/>
        </w:rPr>
        <w:t>di batterie in tutto il mondo. </w:t>
      </w:r>
    </w:p>
    <w:p w14:paraId="7B99F5E8" w14:textId="77777777" w:rsidR="00F547A3" w:rsidRPr="00065533" w:rsidRDefault="00F547A3" w:rsidP="00F547A3"/>
    <w:p w14:paraId="7BC96FC3" w14:textId="77777777" w:rsidR="00F547A3" w:rsidRPr="00065533" w:rsidRDefault="00F547A3" w:rsidP="00F547A3"/>
    <w:p w14:paraId="4535B0FE" w14:textId="77777777" w:rsidR="00F547A3" w:rsidRPr="00065533" w:rsidRDefault="00F547A3" w:rsidP="00F547A3"/>
    <w:tbl>
      <w:tblPr>
        <w:tblW w:w="95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0"/>
        <w:gridCol w:w="2520"/>
        <w:gridCol w:w="2520"/>
        <w:gridCol w:w="2690"/>
      </w:tblGrid>
      <w:tr w:rsidR="00206F50" w:rsidRPr="00206F50" w14:paraId="73A71488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69F6C4D9" w14:textId="77777777" w:rsidR="00206F50" w:rsidRPr="00065533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  <w:lang w:eastAsia="de-DE"/>
              </w:rPr>
            </w:pP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3AEA9CDD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PilotCoater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55909091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ProCoater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2606F30E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GigaCoater</w:t>
            </w:r>
            <w:bookmarkStart w:id="1" w:name="_Hlk174094735"/>
            <w:r>
              <w:rPr>
                <w:b/>
                <w:color w:val="FFFFFF" w:themeColor="background1"/>
                <w:sz w:val="20"/>
              </w:rPr>
              <w:t>™</w:t>
            </w:r>
            <w:bookmarkEnd w:id="1"/>
          </w:p>
        </w:tc>
      </w:tr>
      <w:tr w:rsidR="00B7003A" w:rsidRPr="00206F50" w14:paraId="1C0DD111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BCBAB4D" w14:textId="65866AC5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Larghezza foglio mm</w:t>
            </w:r>
            <w:r w:rsidR="006E6C05">
              <w:rPr>
                <w:sz w:val="20"/>
              </w:rPr>
              <w:t>.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F779996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A4C0FFF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26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30E70E5" w14:textId="57DA0372" w:rsidR="00206F50" w:rsidRPr="00206F50" w:rsidRDefault="5766C333" w:rsidP="55D8B756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1.200</w:t>
            </w:r>
          </w:p>
        </w:tc>
      </w:tr>
      <w:tr w:rsidR="00206F50" w:rsidRPr="00206F50" w14:paraId="4D58D8DB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91A44C7" w14:textId="7AF047EF" w:rsidR="00206F50" w:rsidRPr="00206F50" w:rsidRDefault="48DC3958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Velocità meccanica massima m</w:t>
            </w:r>
            <w:r w:rsidR="006E6C05">
              <w:rPr>
                <w:sz w:val="20"/>
              </w:rPr>
              <w:t>t.</w:t>
            </w:r>
            <w:r>
              <w:rPr>
                <w:sz w:val="20"/>
              </w:rPr>
              <w:t>/min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FCD6AB2" w14:textId="538C9ED7" w:rsidR="00206F50" w:rsidRPr="00206F50" w:rsidRDefault="00206F50" w:rsidP="3DCA5A0E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68317C9" w14:textId="34ADE59B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E347427" w14:textId="4AEA4D74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80</w:t>
            </w:r>
          </w:p>
        </w:tc>
      </w:tr>
      <w:tr w:rsidR="00206F50" w:rsidRPr="00206F50" w14:paraId="6C4D7B4C" w14:textId="77777777" w:rsidTr="007002E0">
        <w:trPr>
          <w:cantSplit/>
          <w:trHeight w:val="43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484177B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Capacità MW/a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A85C64A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50-100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914E158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500-1.000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115CC5A" w14:textId="1689A84B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2.000-3.000</w:t>
            </w:r>
          </w:p>
        </w:tc>
      </w:tr>
      <w:tr w:rsidR="00206F50" w:rsidRPr="00206F50" w14:paraId="24088145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139804BA" w14:textId="2C36C770" w:rsidR="00206F50" w:rsidRPr="00206F50" w:rsidRDefault="00206F50" w:rsidP="00366D1E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Rivestimento simultaneo su due lati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9FA07F2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Sì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180FA77B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Sì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B98E7FC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Sì</w:t>
            </w:r>
          </w:p>
        </w:tc>
      </w:tr>
      <w:tr w:rsidR="00206F50" w:rsidRPr="00366D1E" w14:paraId="383A51B5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553FBEB" w14:textId="67E2F824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Rivestimento del lato 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092C7A6D" w14:textId="653BCAE6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Matrice a fessura contro rullo di supporto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24EEC53" w14:textId="52A22F02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Matrice a fessura contro rullo di supporto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FAA6D92" w14:textId="7B516E42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Matrice a fessura contro rullo di supporto</w:t>
            </w:r>
          </w:p>
        </w:tc>
      </w:tr>
      <w:tr w:rsidR="00206F50" w:rsidRPr="00266C70" w14:paraId="273254DE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05D5429" w14:textId="42A5A643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Rivestimento del lato B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FA6911D" w14:textId="101E9E96" w:rsidR="00206F50" w:rsidRPr="00206F50" w:rsidRDefault="2F4EDF9E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Nastro teso sopra la matrice a fessura (TWOSD)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14D4405" w14:textId="68203F2B" w:rsidR="00206F50" w:rsidRPr="00B57EF9" w:rsidRDefault="04A64F64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Nastro teso sopra la matrice a fessura (TWOSD)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F54E717" w14:textId="702B62C7" w:rsidR="00206F50" w:rsidRPr="00B57EF9" w:rsidRDefault="2ED451FE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Nastro teso sopra la matrice a fessura (TWOSD)</w:t>
            </w:r>
          </w:p>
        </w:tc>
      </w:tr>
      <w:tr w:rsidR="00206F50" w:rsidRPr="00206F50" w14:paraId="4230FC7C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0EE97B2" w14:textId="00776B5A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A più corsie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C3E79B4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Sì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3CFD9C4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Sì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7E1F2EB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Sì</w:t>
            </w:r>
          </w:p>
        </w:tc>
      </w:tr>
      <w:tr w:rsidR="00206F50" w:rsidRPr="00206F50" w14:paraId="3D3B7330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C52F617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Intermittente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5B7B06A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Opzione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2F7A741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Opzione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1D82CCC" w14:textId="5F79CFC1" w:rsidR="00206F50" w:rsidRPr="00206F50" w:rsidRDefault="00DE6D4B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Opzione</w:t>
            </w:r>
          </w:p>
        </w:tc>
      </w:tr>
    </w:tbl>
    <w:p w14:paraId="400B1DA8" w14:textId="3571457D" w:rsidR="004F65B3" w:rsidRPr="00C606A0" w:rsidRDefault="0039780E" w:rsidP="00476746">
      <w:pPr>
        <w:pStyle w:val="Abbildung"/>
      </w:pPr>
      <w:r>
        <w:rPr>
          <w:rStyle w:val="Fettung"/>
        </w:rPr>
        <w:t>Figura 1</w:t>
      </w:r>
      <w:r>
        <w:t>: Famiglia di prodotti di macchine per il rivestimento simultaneo su due lati</w:t>
      </w:r>
    </w:p>
    <w:p w14:paraId="4B7518EA" w14:textId="1E191A83" w:rsidR="0090754E" w:rsidRPr="00AB5423" w:rsidRDefault="00AB5423" w:rsidP="005B3624">
      <w:pPr>
        <w:pStyle w:val="Abbildung"/>
        <w:rPr>
          <w:b/>
          <w:spacing w:val="-2"/>
          <w:w w:val="101"/>
        </w:rPr>
      </w:pPr>
      <w:r>
        <w:rPr>
          <w:noProof/>
        </w:rPr>
        <w:lastRenderedPageBreak/>
        <w:drawing>
          <wp:inline distT="0" distB="0" distL="0" distR="0" wp14:anchorId="1CB79238" wp14:editId="2AC15B11">
            <wp:extent cx="4928235" cy="3255645"/>
            <wp:effectExtent l="0" t="0" r="5715" b="1905"/>
            <wp:docPr id="19776913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691392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780E">
        <w:rPr>
          <w:rStyle w:val="Fettung"/>
        </w:rPr>
        <w:t>Figura 2</w:t>
      </w:r>
      <w:r w:rsidR="0039780E">
        <w:t>: Dimostrazione di GigaCoater™ presso Dürr USA</w:t>
      </w:r>
    </w:p>
    <w:p w14:paraId="5570A789" w14:textId="77777777" w:rsidR="005C5350" w:rsidRPr="00465003" w:rsidRDefault="005C5350" w:rsidP="005C535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bCs/>
          <w:sz w:val="18"/>
          <w:szCs w:val="18"/>
        </w:rPr>
      </w:pPr>
      <w:r w:rsidRPr="00465003"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  <w:t>Informazioni su Dürr</w:t>
      </w:r>
      <w:r w:rsidRPr="00465003">
        <w:rPr>
          <w:rStyle w:val="eop"/>
          <w:rFonts w:ascii="Arial" w:hAnsi="Arial" w:cs="Arial"/>
          <w:b/>
          <w:bCs/>
          <w:sz w:val="18"/>
          <w:szCs w:val="18"/>
        </w:rPr>
        <w:t> </w:t>
      </w:r>
    </w:p>
    <w:p w14:paraId="5DD8257C" w14:textId="77777777" w:rsidR="005C5350" w:rsidRPr="006E30AA" w:rsidRDefault="005C5350" w:rsidP="005C535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822E368" w14:textId="77777777" w:rsidR="005C5350" w:rsidRDefault="005C5350" w:rsidP="005C5350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6E30AA">
        <w:rPr>
          <w:rStyle w:val="normaltextrun"/>
          <w:rFonts w:ascii="Arial" w:hAnsi="Arial" w:cs="Arial"/>
          <w:color w:val="000000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  <w:r w:rsidRPr="006E30AA">
        <w:rPr>
          <w:rStyle w:val="eop"/>
          <w:rFonts w:ascii="Arial" w:hAnsi="Arial" w:cs="Arial"/>
          <w:sz w:val="18"/>
          <w:szCs w:val="18"/>
        </w:rPr>
        <w:t> </w:t>
      </w:r>
    </w:p>
    <w:p w14:paraId="7D7AF30E" w14:textId="77777777" w:rsidR="005C5350" w:rsidRPr="006E30AA" w:rsidRDefault="005C5350" w:rsidP="005C535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70CB5DF6" w14:textId="26DD5AAC" w:rsidR="005C5350" w:rsidRPr="0053532A" w:rsidRDefault="005C5350" w:rsidP="005C5350">
      <w:pPr>
        <w:spacing w:line="276" w:lineRule="auto"/>
        <w:rPr>
          <w:sz w:val="18"/>
          <w:szCs w:val="18"/>
        </w:rPr>
      </w:pPr>
      <w:r w:rsidRPr="0053532A">
        <w:rPr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</w:t>
      </w:r>
      <w:r w:rsidRPr="0053532A">
        <w:rPr>
          <w:sz w:val="18"/>
          <w:szCs w:val="18"/>
          <w:lang w:eastAsia="ja-JP"/>
        </w:rPr>
        <w:t>Nel 2023 ha raggiunto un fatturato di € 4,6 miliardi. Il Gruppo Dürr conta oltre 20.</w:t>
      </w:r>
      <w:r w:rsidR="00DE671B">
        <w:rPr>
          <w:sz w:val="18"/>
          <w:szCs w:val="18"/>
          <w:lang w:eastAsia="ja-JP"/>
        </w:rPr>
        <w:t>0</w:t>
      </w:r>
      <w:r w:rsidRPr="0053532A">
        <w:rPr>
          <w:sz w:val="18"/>
          <w:szCs w:val="18"/>
          <w:lang w:eastAsia="ja-JP"/>
        </w:rPr>
        <w:t>00 dipendenti e 141 sedi commerciali in 33 paesi e opera sul mercato con cinque divisioni:</w:t>
      </w:r>
    </w:p>
    <w:p w14:paraId="44E0AC90" w14:textId="77777777" w:rsidR="005C5350" w:rsidRPr="0053532A" w:rsidRDefault="005C5350" w:rsidP="005C5350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hAnsi="Arial" w:cs="Arial"/>
          <w:sz w:val="18"/>
          <w:szCs w:val="18"/>
        </w:rPr>
      </w:pPr>
      <w:r w:rsidRPr="0053532A">
        <w:rPr>
          <w:rFonts w:ascii="Arial" w:hAnsi="Arial" w:cs="Arial"/>
          <w:b/>
          <w:bCs/>
          <w:sz w:val="18"/>
          <w:szCs w:val="18"/>
        </w:rPr>
        <w:lastRenderedPageBreak/>
        <w:t>Paint and Final Assembly Systems:</w:t>
      </w:r>
      <w:r w:rsidRPr="0053532A">
        <w:rPr>
          <w:rFonts w:ascii="Arial" w:hAnsi="Arial" w:cs="Arial"/>
          <w:sz w:val="18"/>
          <w:szCs w:val="18"/>
        </w:rPr>
        <w:t xml:space="preserve"> officine di verniciatura, di montaggio, testing e sistemi riempimento per l’industria automobilistica, sistemi di montaggio e collaudo per apparecchiature mediche. </w:t>
      </w:r>
    </w:p>
    <w:p w14:paraId="7A48F670" w14:textId="77777777" w:rsidR="005C5350" w:rsidRPr="0053532A" w:rsidRDefault="005C5350" w:rsidP="005C5350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hAnsi="Arial" w:cs="Arial"/>
          <w:sz w:val="18"/>
          <w:szCs w:val="18"/>
        </w:rPr>
      </w:pPr>
      <w:r w:rsidRPr="0053532A">
        <w:rPr>
          <w:rFonts w:ascii="Arial" w:hAnsi="Arial" w:cs="Arial"/>
          <w:b/>
          <w:bCs/>
          <w:sz w:val="18"/>
          <w:szCs w:val="18"/>
        </w:rPr>
        <w:t>Application Technology:</w:t>
      </w:r>
      <w:r w:rsidRPr="0053532A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5C2316A1" w14:textId="77777777" w:rsidR="005C5350" w:rsidRPr="0053532A" w:rsidRDefault="005C5350" w:rsidP="005C5350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textAlignment w:val="baseline"/>
        <w:rPr>
          <w:rFonts w:ascii="Arial" w:hAnsi="Arial" w:cs="Arial"/>
          <w:sz w:val="18"/>
          <w:szCs w:val="18"/>
        </w:rPr>
      </w:pPr>
      <w:r w:rsidRPr="0053532A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53532A">
        <w:rPr>
          <w:rFonts w:ascii="Arial" w:hAnsi="Arial" w:cs="Arial"/>
          <w:sz w:val="18"/>
          <w:szCs w:val="18"/>
        </w:rPr>
        <w:t xml:space="preserve"> impianti per la depurazione dell’aria, impianti per il rivestimento degli elettrodi delle batterie e sistemi per l’abbattimento del rumore</w:t>
      </w:r>
    </w:p>
    <w:p w14:paraId="492806B7" w14:textId="77777777" w:rsidR="005C5350" w:rsidRPr="0053532A" w:rsidRDefault="005C5350" w:rsidP="005C5350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textAlignment w:val="baseline"/>
        <w:rPr>
          <w:rFonts w:ascii="Arial" w:hAnsi="Arial" w:cs="Arial"/>
          <w:sz w:val="18"/>
          <w:szCs w:val="18"/>
        </w:rPr>
      </w:pPr>
      <w:r w:rsidRPr="0053532A">
        <w:rPr>
          <w:rStyle w:val="normaltextrun"/>
          <w:rFonts w:ascii="Arial" w:hAnsi="Arial" w:cs="Arial"/>
          <w:sz w:val="18"/>
          <w:szCs w:val="18"/>
        </w:rPr>
        <w:t>Industrial Automation Systems: sistemi automatizzati di assemblaggio e test per componenti automobilistici, dispositivi medici, beni di consumo nonché tecnologia di bilanciamento</w:t>
      </w:r>
    </w:p>
    <w:p w14:paraId="1F96675C" w14:textId="77777777" w:rsidR="005C5350" w:rsidRPr="0053532A" w:rsidRDefault="005C5350" w:rsidP="005C5350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eastAsia="MS Mincho" w:hAnsi="Arial" w:cs="Arial"/>
          <w:b/>
          <w:sz w:val="18"/>
          <w:szCs w:val="18"/>
          <w:lang w:eastAsia="ja-JP"/>
        </w:rPr>
      </w:pPr>
      <w:r w:rsidRPr="0053532A">
        <w:rPr>
          <w:rFonts w:ascii="Arial" w:hAnsi="Arial" w:cs="Arial"/>
          <w:b/>
          <w:bCs/>
          <w:sz w:val="18"/>
          <w:szCs w:val="18"/>
        </w:rPr>
        <w:t>Woodworking Machinery and Systems:</w:t>
      </w:r>
      <w:r w:rsidRPr="0053532A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6807F5D5" w14:textId="77777777" w:rsidR="005C5350" w:rsidRDefault="005C5350" w:rsidP="005C535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sectPr w:rsidR="005C5350" w:rsidSect="005C5350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3515" w:right="2778" w:bottom="1701" w:left="1361" w:header="794" w:footer="839" w:gutter="0"/>
          <w:cols w:space="720"/>
          <w:titlePg/>
        </w:sectPr>
      </w:pPr>
    </w:p>
    <w:p w14:paraId="146EDC2D" w14:textId="77777777" w:rsidR="005C5350" w:rsidRPr="00465003" w:rsidRDefault="005C5350" w:rsidP="005C535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65003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Contatti</w:t>
      </w:r>
    </w:p>
    <w:p w14:paraId="5129879D" w14:textId="77777777" w:rsidR="0045404C" w:rsidRPr="0045404C" w:rsidRDefault="0045404C" w:rsidP="0045404C">
      <w:pPr>
        <w:pStyle w:val="paragraph"/>
        <w:spacing w:after="0"/>
        <w:ind w:right="15"/>
        <w:textAlignment w:val="baseline"/>
        <w:rPr>
          <w:rFonts w:ascii="Arial" w:eastAsia="Calibri" w:hAnsi="Arial" w:cs="Arial"/>
          <w:sz w:val="20"/>
          <w:szCs w:val="20"/>
          <w:lang w:val="en-US"/>
        </w:rPr>
      </w:pPr>
      <w:r w:rsidRPr="00943435">
        <w:rPr>
          <w:rFonts w:ascii="Arial" w:eastAsia="Calibri" w:hAnsi="Arial" w:cs="Arial"/>
          <w:sz w:val="20"/>
          <w:szCs w:val="20"/>
        </w:rPr>
        <w:t>David Ventola</w:t>
      </w:r>
      <w:r w:rsidRPr="00943435">
        <w:rPr>
          <w:rFonts w:ascii="Arial" w:eastAsia="Calibri" w:hAnsi="Arial" w:cs="Arial"/>
          <w:sz w:val="20"/>
          <w:szCs w:val="20"/>
        </w:rPr>
        <w:br/>
        <w:t>Dürr Systems, Inc.</w:t>
      </w:r>
      <w:r w:rsidRPr="00943435">
        <w:rPr>
          <w:rFonts w:ascii="Arial" w:eastAsia="Calibri" w:hAnsi="Arial" w:cs="Arial"/>
          <w:sz w:val="20"/>
          <w:szCs w:val="20"/>
        </w:rPr>
        <w:br/>
      </w:r>
      <w:r w:rsidRPr="0045404C">
        <w:rPr>
          <w:rFonts w:ascii="Arial" w:eastAsia="Calibri" w:hAnsi="Arial" w:cs="Arial"/>
          <w:sz w:val="20"/>
          <w:szCs w:val="20"/>
          <w:lang w:val="en-US"/>
        </w:rPr>
        <w:t>Clean Technology Systems</w:t>
      </w:r>
      <w:r w:rsidRPr="0045404C">
        <w:rPr>
          <w:rFonts w:ascii="Arial" w:eastAsia="Calibri" w:hAnsi="Arial" w:cs="Arial"/>
          <w:sz w:val="20"/>
          <w:szCs w:val="20"/>
          <w:lang w:val="en-US"/>
        </w:rPr>
        <w:br/>
        <w:t>Phone +1 781 7791240-1240</w:t>
      </w:r>
      <w:r w:rsidRPr="0045404C">
        <w:rPr>
          <w:rFonts w:ascii="Arial" w:eastAsia="Calibri" w:hAnsi="Arial" w:cs="Arial"/>
          <w:sz w:val="20"/>
          <w:szCs w:val="20"/>
          <w:lang w:val="en-US"/>
        </w:rPr>
        <w:br/>
        <w:t xml:space="preserve">E-Mail </w:t>
      </w:r>
      <w:hyperlink r:id="rId17" w:tooltip="Click to send email to Ventola, David" w:history="1">
        <w:r w:rsidRPr="0045404C">
          <w:rPr>
            <w:rStyle w:val="Hyperlink"/>
            <w:rFonts w:ascii="Arial" w:eastAsia="Calibri" w:hAnsi="Arial" w:cs="Arial"/>
            <w:sz w:val="20"/>
            <w:szCs w:val="20"/>
            <w:lang w:val="en-US"/>
          </w:rPr>
          <w:t>david.ventola@durrusa.com</w:t>
        </w:r>
      </w:hyperlink>
    </w:p>
    <w:p w14:paraId="0DB2A642" w14:textId="77777777" w:rsidR="005C5350" w:rsidRPr="00943435" w:rsidRDefault="005C5350" w:rsidP="005C5350">
      <w:pPr>
        <w:pStyle w:val="paragraph"/>
        <w:spacing w:before="0" w:beforeAutospacing="0" w:after="0" w:afterAutospacing="0"/>
        <w:ind w:right="15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9A0E947" w14:textId="77777777" w:rsidR="005C5350" w:rsidRPr="00943435" w:rsidRDefault="005C5350" w:rsidP="005C5350">
      <w:pPr>
        <w:pStyle w:val="paragraph"/>
        <w:spacing w:before="0" w:beforeAutospacing="0" w:after="0" w:afterAutospacing="0"/>
        <w:ind w:right="15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D21FE37" w14:textId="77777777" w:rsidR="005C5350" w:rsidRPr="00E9322B" w:rsidRDefault="005C5350" w:rsidP="005C5350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23BA9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</w:r>
      <w:r w:rsidRPr="00E9322B">
        <w:rPr>
          <w:rStyle w:val="normaltextrun"/>
          <w:rFonts w:ascii="Arial" w:hAnsi="Arial" w:cs="Arial"/>
          <w:color w:val="000000"/>
          <w:sz w:val="20"/>
          <w:szCs w:val="20"/>
          <w:u w:val="single"/>
        </w:rPr>
        <w:t>Ufficio Stampa:</w:t>
      </w:r>
      <w:r w:rsidRPr="00E9322B">
        <w:rPr>
          <w:rStyle w:val="eop"/>
          <w:rFonts w:ascii="Arial" w:hAnsi="Arial" w:cs="Arial"/>
          <w:sz w:val="20"/>
          <w:szCs w:val="20"/>
        </w:rPr>
        <w:t> </w:t>
      </w:r>
    </w:p>
    <w:p w14:paraId="2C227161" w14:textId="77777777" w:rsidR="005C5350" w:rsidRPr="00E9322B" w:rsidRDefault="005C5350" w:rsidP="005C5350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0"/>
          <w:szCs w:val="20"/>
        </w:rPr>
      </w:pPr>
      <w:r w:rsidRPr="00E9322B">
        <w:rPr>
          <w:rStyle w:val="normaltextrun"/>
          <w:rFonts w:ascii="Arial" w:hAnsi="Arial" w:cs="Arial"/>
          <w:color w:val="000000"/>
          <w:sz w:val="20"/>
          <w:szCs w:val="20"/>
        </w:rPr>
        <w:t>Soluzione Group Srl</w:t>
      </w:r>
      <w:r w:rsidRPr="00E9322B">
        <w:rPr>
          <w:rStyle w:val="eop"/>
          <w:rFonts w:ascii="Arial" w:hAnsi="Arial" w:cs="Arial"/>
          <w:sz w:val="20"/>
          <w:szCs w:val="20"/>
        </w:rPr>
        <w:t> </w:t>
      </w:r>
    </w:p>
    <w:p w14:paraId="40645135" w14:textId="77777777" w:rsidR="005C5350" w:rsidRPr="00E9322B" w:rsidRDefault="005C5350" w:rsidP="005C5350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0"/>
          <w:szCs w:val="20"/>
        </w:rPr>
      </w:pPr>
      <w:r w:rsidRPr="00E9322B">
        <w:rPr>
          <w:rStyle w:val="normaltextrun"/>
          <w:rFonts w:ascii="Arial" w:hAnsi="Arial" w:cs="Arial"/>
          <w:color w:val="000000"/>
          <w:sz w:val="20"/>
          <w:szCs w:val="20"/>
        </w:rPr>
        <w:t>Michela Bracchi</w:t>
      </w:r>
      <w:r w:rsidRPr="00E9322B">
        <w:rPr>
          <w:rStyle w:val="eop"/>
          <w:rFonts w:ascii="Arial" w:hAnsi="Arial" w:cs="Arial"/>
          <w:sz w:val="20"/>
          <w:szCs w:val="20"/>
        </w:rPr>
        <w:t> </w:t>
      </w:r>
    </w:p>
    <w:p w14:paraId="638C3638" w14:textId="77777777" w:rsidR="005C5350" w:rsidRPr="00E9322B" w:rsidRDefault="005C5350" w:rsidP="005C5350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0"/>
          <w:szCs w:val="20"/>
        </w:rPr>
      </w:pPr>
      <w:r w:rsidRPr="00E9322B">
        <w:rPr>
          <w:rStyle w:val="normaltextrun"/>
          <w:rFonts w:ascii="Arial" w:hAnsi="Arial" w:cs="Arial"/>
          <w:color w:val="000000"/>
          <w:sz w:val="20"/>
          <w:szCs w:val="20"/>
        </w:rPr>
        <w:t>Tel. 030 35 39 159</w:t>
      </w:r>
      <w:r w:rsidRPr="00E9322B">
        <w:rPr>
          <w:rStyle w:val="eop"/>
          <w:rFonts w:ascii="Arial" w:hAnsi="Arial" w:cs="Arial"/>
          <w:sz w:val="20"/>
          <w:szCs w:val="20"/>
        </w:rPr>
        <w:t> </w:t>
      </w:r>
    </w:p>
    <w:p w14:paraId="1508E5A0" w14:textId="77777777" w:rsidR="005C5350" w:rsidRPr="007F5C3C" w:rsidRDefault="005C5350" w:rsidP="005C5350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0"/>
          <w:szCs w:val="20"/>
        </w:rPr>
        <w:sectPr w:rsidR="005C5350" w:rsidRPr="007F5C3C" w:rsidSect="005C5350">
          <w:type w:val="continuous"/>
          <w:pgSz w:w="11900" w:h="16840"/>
          <w:pgMar w:top="3515" w:right="2778" w:bottom="1701" w:left="1361" w:header="794" w:footer="839" w:gutter="0"/>
          <w:cols w:num="2" w:space="709"/>
          <w:titlePg/>
        </w:sectPr>
      </w:pPr>
      <w:r w:rsidRPr="00E9322B">
        <w:rPr>
          <w:rStyle w:val="normaltextrun"/>
          <w:rFonts w:ascii="Arial" w:hAnsi="Arial" w:cs="Arial"/>
          <w:color w:val="000000"/>
          <w:sz w:val="20"/>
          <w:szCs w:val="20"/>
        </w:rPr>
        <w:t xml:space="preserve">E-mail: </w:t>
      </w:r>
      <w:hyperlink r:id="rId18" w:history="1">
        <w:r w:rsidRPr="0085559F">
          <w:rPr>
            <w:rStyle w:val="Hyperlink"/>
            <w:rFonts w:ascii="Arial" w:hAnsi="Arial" w:cs="Arial"/>
            <w:sz w:val="20"/>
            <w:szCs w:val="20"/>
          </w:rPr>
          <w:t>bracchi@soluzionegroup.com</w:t>
        </w:r>
      </w:hyperlink>
    </w:p>
    <w:p w14:paraId="115DF874" w14:textId="77777777" w:rsidR="005C5350" w:rsidRDefault="005C5350" w:rsidP="005C5350">
      <w:pPr>
        <w:pBdr>
          <w:top w:val="nil"/>
          <w:left w:val="nil"/>
          <w:bottom w:val="nil"/>
          <w:right w:val="nil"/>
          <w:between w:val="nil"/>
        </w:pBdr>
        <w:spacing w:before="200" w:after="500"/>
        <w:rPr>
          <w:sz w:val="17"/>
          <w:szCs w:val="17"/>
        </w:rPr>
      </w:pPr>
    </w:p>
    <w:p w14:paraId="0FE2AB16" w14:textId="77777777" w:rsidR="005C5350" w:rsidRPr="005C5350" w:rsidRDefault="005C5350" w:rsidP="005C5350">
      <w:pPr>
        <w:pStyle w:val="Flietext"/>
      </w:pPr>
    </w:p>
    <w:sectPr w:rsidR="005C5350" w:rsidRPr="005C5350" w:rsidSect="00B143FE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D36C0" w14:textId="77777777" w:rsidR="00A10174" w:rsidRDefault="00A10174" w:rsidP="00D9165E">
      <w:r>
        <w:separator/>
      </w:r>
    </w:p>
  </w:endnote>
  <w:endnote w:type="continuationSeparator" w:id="0">
    <w:p w14:paraId="4FBBB267" w14:textId="77777777" w:rsidR="00A10174" w:rsidRDefault="00A10174" w:rsidP="00D9165E">
      <w:r>
        <w:continuationSeparator/>
      </w:r>
    </w:p>
  </w:endnote>
  <w:endnote w:type="continuationNotice" w:id="1">
    <w:p w14:paraId="20FF0808" w14:textId="77777777" w:rsidR="00A10174" w:rsidRDefault="00A101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7B524" w14:textId="77777777" w:rsidR="005C5350" w:rsidRDefault="005C535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251665413" behindDoc="0" locked="0" layoutInCell="1" hidden="0" allowOverlap="1" wp14:anchorId="2804B63B" wp14:editId="57CFAC81">
              <wp:simplePos x="0" y="0"/>
              <wp:positionH relativeFrom="column">
                <wp:posOffset>1371600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None/>
              <wp:docPr id="3" name="Rechteck 3" descr="Internal use onl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6450FE" w14:textId="77777777" w:rsidR="005C5350" w:rsidRDefault="005C5350">
                          <w:pPr>
                            <w:textDirection w:val="btLr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Esclusivamente ad uso interno</w:t>
                          </w:r>
                        </w:p>
                      </w:txbxContent>
                    </wps:txbx>
                    <wps:bodyPr spcFirstLastPara="1" wrap="square" lIns="0" tIns="0" rIns="0" bIns="19050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04B63B" id="Rechteck 3" o:spid="_x0000_s1027" alt="Internal use only" style="position:absolute;margin-left:108pt;margin-top:0;width:35.7pt;height:35.7pt;z-index:2516654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" filled="f" stroked="f">
              <v:textbox inset="0,0,0,15pt">
                <w:txbxContent>
                  <w:p w14:paraId="306450FE" w14:textId="77777777" w:rsidR="005C5350" w:rsidRDefault="005C5350">
                    <w:pPr>
                      <w:textDirection w:val="btLr"/>
                    </w:pPr>
                    <w:r>
                      <w:rPr>
                        <w:rFonts w:ascii="Calibri" w:hAnsi="Calibri"/>
                        <w:sz w:val="20"/>
                      </w:rPr>
                      <w:t>Esclusivamente ad uso interno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012A4" w14:textId="68008A24" w:rsidR="005C5350" w:rsidRPr="004225C5" w:rsidRDefault="00C23BA9" w:rsidP="004225C5">
    <w:pPr>
      <w:pStyle w:val="Kopfzeile"/>
      <w:rPr>
        <w:b w:val="0"/>
        <w:bCs w:val="0"/>
        <w:szCs w:val="14"/>
      </w:rPr>
    </w:pPr>
    <w:ins w:id="2" w:author="Michela Bracchi" w:date="2024-11-04T11:07:00Z">
      <w:r>
        <w:rPr>
          <w:lang w:eastAsia="it-IT"/>
        </w:rPr>
        <mc:AlternateContent>
          <mc:Choice Requires="wps">
            <w:drawing>
              <wp:anchor distT="0" distB="0" distL="114300" distR="114300" simplePos="0" relativeHeight="251668485" behindDoc="1" locked="0" layoutInCell="1" allowOverlap="1" wp14:anchorId="70BBB419" wp14:editId="6BF91B6A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1507342" cy="439420"/>
                <wp:effectExtent l="0" t="0" r="0" b="0"/>
                <wp:wrapNone/>
                <wp:docPr id="1778913520" name="Casella di testo 177891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42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D27E7" w14:textId="611B2A26" w:rsidR="00C23BA9" w:rsidRPr="004610AB" w:rsidRDefault="00C23BA9" w:rsidP="00C23BA9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4610AB">
                              <w:rPr>
                                <w:sz w:val="13"/>
                                <w:szCs w:val="13"/>
                              </w:rPr>
                              <w:t xml:space="preserve">Com. </w:t>
                            </w:r>
                            <w:ins w:id="3" w:author="Michela Bracchi" w:date="2024-11-04T11:07:00Z"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6 </w:t>
                              </w:r>
                            </w:ins>
                            <w:r w:rsidRPr="004610AB">
                              <w:rPr>
                                <w:sz w:val="13"/>
                                <w:szCs w:val="13"/>
                              </w:rPr>
                              <w:t>Rev. 0 (224.329)</w:t>
                            </w:r>
                          </w:p>
                        </w:txbxContent>
                      </wps:txbx>
                      <wps:bodyPr rot="0" vert="horz" wrap="square" lIns="91440" tIns="91440" rIns="91440" bIns="9144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BB419" id="_x0000_t202" coordsize="21600,21600" o:spt="202" path="m,l,21600r21600,l21600,xe">
                <v:stroke joinstyle="miter"/>
                <v:path gradientshapeok="t" o:connecttype="rect"/>
              </v:shapetype>
              <v:shape id="Casella di testo 1778913520" o:spid="_x0000_s1028" type="#_x0000_t202" style="position:absolute;margin-left:12pt;margin-top:12pt;width:118.7pt;height:34.6pt;z-index:-2516479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" filled="f" stroked="f">
                <v:textbox inset=",7.2pt,,7.2pt">
                  <w:txbxContent>
                    <w:p w14:paraId="450D27E7" w14:textId="611B2A26" w:rsidR="00C23BA9" w:rsidRPr="004610AB" w:rsidRDefault="00C23BA9" w:rsidP="00C23BA9">
                      <w:pPr>
                        <w:rPr>
                          <w:sz w:val="13"/>
                          <w:szCs w:val="13"/>
                        </w:rPr>
                      </w:pPr>
                      <w:proofErr w:type="spellStart"/>
                      <w:r w:rsidRPr="004610AB">
                        <w:rPr>
                          <w:sz w:val="13"/>
                          <w:szCs w:val="13"/>
                        </w:rPr>
                        <w:t>Com</w:t>
                      </w:r>
                      <w:proofErr w:type="spellEnd"/>
                      <w:r w:rsidRPr="004610AB">
                        <w:rPr>
                          <w:sz w:val="13"/>
                          <w:szCs w:val="13"/>
                        </w:rPr>
                        <w:t xml:space="preserve">. </w:t>
                      </w:r>
                      <w:ins w:id="4" w:author="Michela Bracchi" w:date="2024-11-04T11:07:00Z">
                        <w:r>
                          <w:rPr>
                            <w:sz w:val="13"/>
                            <w:szCs w:val="13"/>
                          </w:rPr>
                          <w:t xml:space="preserve">6 </w:t>
                        </w:r>
                      </w:ins>
                      <w:r w:rsidRPr="004610AB">
                        <w:rPr>
                          <w:sz w:val="13"/>
                          <w:szCs w:val="13"/>
                        </w:rPr>
                        <w:t>Rev. 0 (224.329)</w:t>
                      </w:r>
                    </w:p>
                  </w:txbxContent>
                </v:textbox>
              </v:shape>
            </w:pict>
          </mc:Fallback>
        </mc:AlternateContent>
      </w:r>
    </w:ins>
    <w:r w:rsidR="005C5350">
      <w:rPr>
        <w:lang w:eastAsia="it-IT"/>
      </w:rPr>
      <mc:AlternateContent>
        <mc:Choice Requires="wps">
          <w:drawing>
            <wp:anchor distT="0" distB="0" distL="114300" distR="114300" simplePos="0" relativeHeight="251666437" behindDoc="1" locked="0" layoutInCell="1" allowOverlap="1" wp14:anchorId="5519BE1C" wp14:editId="579F0B9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051735706" name="Casella di testo 10517357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26F29" w14:textId="0B5B6FC9" w:rsidR="005C5350" w:rsidRPr="004610AB" w:rsidRDefault="005C5350" w:rsidP="004610AB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9BE1C" id="_x0000_t202" coordsize="21600,21600" o:spt="202" path="m,l,21600r21600,l21600,xe">
              <v:stroke joinstyle="miter"/>
              <v:path gradientshapeok="t" o:connecttype="rect"/>
            </v:shapetype>
            <v:shape id="Casella di testo 1051735706" o:spid="_x0000_s1028" type="#_x0000_t202" style="position:absolute;margin-left:0;margin-top:0;width:118.7pt;height:34.6pt;z-index:-251650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" filled="f" stroked="f">
              <v:textbox inset=",7.2pt,,7.2pt">
                <w:txbxContent>
                  <w:p w14:paraId="44B26F29" w14:textId="0B5B6FC9" w:rsidR="005C5350" w:rsidRPr="004610AB" w:rsidRDefault="005C5350" w:rsidP="004610AB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5C5350" w:rsidRPr="004225C5">
      <w:rPr>
        <w:b w:val="0"/>
      </w:rPr>
      <w:fldChar w:fldCharType="begin"/>
    </w:r>
    <w:r w:rsidR="005C5350" w:rsidRPr="004225C5">
      <w:instrText xml:space="preserve"> IF  \* MERGEFORMAT </w:instrText>
    </w:r>
    <w:r w:rsidR="008605B2">
      <w:fldChar w:fldCharType="begin"/>
    </w:r>
    <w:r w:rsidR="008605B2">
      <w:instrText xml:space="preserve"> NUMPAGES  \* MERGEFORMAT </w:instrText>
    </w:r>
    <w:r w:rsidR="008605B2">
      <w:fldChar w:fldCharType="separate"/>
    </w:r>
    <w:r w:rsidR="008605B2" w:rsidRPr="008605B2">
      <w:rPr>
        <w:b w:val="0"/>
      </w:rPr>
      <w:instrText>6</w:instrText>
    </w:r>
    <w:r w:rsidR="008605B2">
      <w:rPr>
        <w:b w:val="0"/>
      </w:rPr>
      <w:fldChar w:fldCharType="end"/>
    </w:r>
    <w:r w:rsidR="005C5350" w:rsidRPr="004225C5">
      <w:instrText>&gt;"1" "</w:instrText>
    </w:r>
    <w:r w:rsidR="005C5350" w:rsidRPr="004225C5">
      <w:rPr>
        <w:b w:val="0"/>
      </w:rPr>
      <w:fldChar w:fldCharType="begin"/>
    </w:r>
    <w:r w:rsidR="005C5350" w:rsidRPr="004225C5">
      <w:instrText xml:space="preserve"> PAGE  \* MERGEFORMAT </w:instrText>
    </w:r>
    <w:r w:rsidR="005C5350" w:rsidRPr="004225C5">
      <w:rPr>
        <w:b w:val="0"/>
      </w:rPr>
      <w:fldChar w:fldCharType="separate"/>
    </w:r>
    <w:r w:rsidR="008605B2" w:rsidRPr="008605B2">
      <w:rPr>
        <w:b w:val="0"/>
      </w:rPr>
      <w:instrText>5</w:instrText>
    </w:r>
    <w:r w:rsidR="005C5350" w:rsidRPr="004225C5">
      <w:rPr>
        <w:b w:val="0"/>
      </w:rPr>
      <w:fldChar w:fldCharType="end"/>
    </w:r>
    <w:r w:rsidR="005C5350" w:rsidRPr="004225C5">
      <w:instrText>/</w:instrText>
    </w:r>
    <w:r w:rsidR="008605B2">
      <w:fldChar w:fldCharType="begin"/>
    </w:r>
    <w:r w:rsidR="008605B2">
      <w:instrText xml:space="preserve"> NUMPAGES  \* MERGEFORMAT </w:instrText>
    </w:r>
    <w:r w:rsidR="008605B2">
      <w:fldChar w:fldCharType="separate"/>
    </w:r>
    <w:r w:rsidR="008605B2" w:rsidRPr="008605B2">
      <w:rPr>
        <w:b w:val="0"/>
      </w:rPr>
      <w:instrText>6</w:instrText>
    </w:r>
    <w:r w:rsidR="008605B2">
      <w:rPr>
        <w:b w:val="0"/>
      </w:rPr>
      <w:fldChar w:fldCharType="end"/>
    </w:r>
    <w:r w:rsidR="005C5350" w:rsidRPr="004225C5">
      <w:instrText>" "</w:instrText>
    </w:r>
    <w:r w:rsidR="005C5350" w:rsidRPr="004225C5">
      <w:rPr>
        <w:b w:val="0"/>
      </w:rPr>
      <w:fldChar w:fldCharType="separate"/>
    </w:r>
    <w:r w:rsidR="008605B2" w:rsidRPr="008605B2">
      <w:rPr>
        <w:b w:val="0"/>
      </w:rPr>
      <w:t>5</w:t>
    </w:r>
    <w:r w:rsidR="008605B2" w:rsidRPr="004225C5">
      <w:t>/</w:t>
    </w:r>
    <w:r w:rsidR="008605B2" w:rsidRPr="008605B2">
      <w:rPr>
        <w:b w:val="0"/>
      </w:rPr>
      <w:t>6</w:t>
    </w:r>
    <w:r w:rsidR="005C5350" w:rsidRPr="004225C5">
      <w:rPr>
        <w:b w:val="0"/>
      </w:rPr>
      <w:fldChar w:fldCharType="end"/>
    </w:r>
    <w:r w:rsidR="005C5350">
      <w:t xml:space="preserve">                Comunicato stampa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97EA" w14:textId="06D79C40" w:rsidR="005C5350" w:rsidRPr="00DB4879" w:rsidRDefault="005C5350" w:rsidP="00DB4879">
    <w:pPr>
      <w:pStyle w:val="Kopfzeile"/>
    </w:pPr>
    <w:r w:rsidRPr="00DB4879">
      <w:rPr>
        <w:b w:val="0"/>
      </w:rPr>
      <w:fldChar w:fldCharType="begin"/>
    </w:r>
    <w:r w:rsidRPr="00DB4879">
      <w:instrText xml:space="preserve"> IF  \* MERGEFORMAT </w:instrText>
    </w:r>
    <w:r w:rsidR="008605B2">
      <w:fldChar w:fldCharType="begin"/>
    </w:r>
    <w:r w:rsidR="008605B2">
      <w:instrText xml:space="preserve"> NUMPAGES  \* MERGEFORMAT </w:instrText>
    </w:r>
    <w:r w:rsidR="008605B2">
      <w:fldChar w:fldCharType="separate"/>
    </w:r>
    <w:r w:rsidR="008605B2" w:rsidRPr="008605B2">
      <w:rPr>
        <w:b w:val="0"/>
      </w:rPr>
      <w:instrText>6</w:instrText>
    </w:r>
    <w:r w:rsidR="008605B2">
      <w:rPr>
        <w:b w:val="0"/>
      </w:rPr>
      <w:fldChar w:fldCharType="end"/>
    </w:r>
    <w:r w:rsidRPr="00DB4879">
      <w:instrText>&gt;"1" "</w:instrText>
    </w:r>
    <w:r w:rsidRPr="00DB4879">
      <w:rPr>
        <w:b w:val="0"/>
      </w:rPr>
      <w:fldChar w:fldCharType="begin"/>
    </w:r>
    <w:r w:rsidRPr="00DB4879">
      <w:instrText xml:space="preserve"> PAGE  \* MERGEFORMAT </w:instrText>
    </w:r>
    <w:r w:rsidRPr="00DB4879">
      <w:rPr>
        <w:b w:val="0"/>
      </w:rPr>
      <w:fldChar w:fldCharType="separate"/>
    </w:r>
    <w:r w:rsidR="008605B2" w:rsidRPr="008605B2">
      <w:rPr>
        <w:b w:val="0"/>
      </w:rPr>
      <w:instrText>1</w:instrText>
    </w:r>
    <w:r w:rsidRPr="00DB4879">
      <w:rPr>
        <w:b w:val="0"/>
      </w:rPr>
      <w:fldChar w:fldCharType="end"/>
    </w:r>
    <w:r w:rsidRPr="00DB4879">
      <w:instrText>/</w:instrText>
    </w:r>
    <w:r w:rsidR="008605B2">
      <w:fldChar w:fldCharType="begin"/>
    </w:r>
    <w:r w:rsidR="008605B2">
      <w:instrText xml:space="preserve"> NUMPAGES  \* MERGEFORMAT </w:instrText>
    </w:r>
    <w:r w:rsidR="008605B2">
      <w:fldChar w:fldCharType="separate"/>
    </w:r>
    <w:r w:rsidR="008605B2" w:rsidRPr="008605B2">
      <w:rPr>
        <w:b w:val="0"/>
      </w:rPr>
      <w:instrText>6</w:instrText>
    </w:r>
    <w:r w:rsidR="008605B2">
      <w:rPr>
        <w:b w:val="0"/>
      </w:rPr>
      <w:fldChar w:fldCharType="end"/>
    </w:r>
    <w:r w:rsidRPr="00DB4879">
      <w:instrText>" "</w:instrText>
    </w:r>
    <w:r w:rsidRPr="00DB4879">
      <w:rPr>
        <w:b w:val="0"/>
      </w:rPr>
      <w:fldChar w:fldCharType="separate"/>
    </w:r>
    <w:r w:rsidR="008605B2" w:rsidRPr="008605B2">
      <w:rPr>
        <w:b w:val="0"/>
      </w:rPr>
      <w:t>1</w:t>
    </w:r>
    <w:r w:rsidR="008605B2" w:rsidRPr="00DB4879">
      <w:t>/</w:t>
    </w:r>
    <w:r w:rsidR="008605B2" w:rsidRPr="008605B2">
      <w:rPr>
        <w:b w:val="0"/>
      </w:rPr>
      <w:t>6</w:t>
    </w:r>
    <w:r w:rsidRPr="00DB4879">
      <w:rPr>
        <w:b w:val="0"/>
      </w:rPr>
      <w:fldChar w:fldCharType="end"/>
    </w:r>
    <w:r>
      <w:t xml:space="preserve">              Comunicato stampa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13FAF" w14:textId="31F3D1F8" w:rsidR="00960D2E" w:rsidRDefault="00960D2E">
    <w:pPr>
      <w:pStyle w:val="Fuzeil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1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1CC89108" w:rsidR="00B143FE" w:rsidRPr="00FA5FBE" w:rsidRDefault="00FA5FBE" w:rsidP="00FA5FBE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r w:rsidR="008605B2">
      <w:fldChar w:fldCharType="begin"/>
    </w:r>
    <w:r w:rsidR="008605B2">
      <w:instrText>NUMPAGES  \* MERGEFORMAT</w:instrText>
    </w:r>
    <w:r w:rsidR="008605B2">
      <w:fldChar w:fldCharType="separate"/>
    </w:r>
    <w:r w:rsidR="005C5350">
      <w:instrText>3</w:instrText>
    </w:r>
    <w:r w:rsidR="008605B2">
      <w:fldChar w:fldCharType="end"/>
    </w:r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5C5350">
      <w:instrText>3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r w:rsidR="008605B2">
      <w:fldChar w:fldCharType="begin"/>
    </w:r>
    <w:r w:rsidR="008605B2">
      <w:instrText>NUMPAGES  \* MERGEFORMAT</w:instrText>
    </w:r>
    <w:r w:rsidR="008605B2">
      <w:fldChar w:fldCharType="separate"/>
    </w:r>
    <w:r w:rsidR="005C5350">
      <w:instrText>3</w:instrText>
    </w:r>
    <w:r w:rsidR="008605B2">
      <w:fldChar w:fldCharType="end"/>
    </w:r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5C5350">
      <w:t>3</w:t>
    </w:r>
    <w:r w:rsidR="005C5350" w:rsidRPr="005218C8">
      <w:t>/</w:t>
    </w:r>
    <w:r w:rsidR="005C5350">
      <w:t>3</w:t>
    </w:r>
    <w:r w:rsidRPr="005218C8">
      <w:rPr>
        <w:color w:val="2B579A"/>
        <w:shd w:val="clear" w:color="auto" w:fill="E6E6E6"/>
      </w:rPr>
      <w:fldChar w:fldCharType="end"/>
    </w:r>
    <w:r>
      <w:tab/>
      <w:t>Comunicato stampa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7D734CF6" w:rsidR="00B143FE" w:rsidRPr="005218C8" w:rsidRDefault="00B143FE" w:rsidP="00EB19AD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r w:rsidR="008605B2">
      <w:fldChar w:fldCharType="begin"/>
    </w:r>
    <w:r w:rsidR="008605B2">
      <w:instrText>NUMPAGES  \* MERGEFORMAT</w:instrText>
    </w:r>
    <w:r w:rsidR="008605B2">
      <w:fldChar w:fldCharType="separate"/>
    </w:r>
    <w:r w:rsidR="008605B2">
      <w:instrText>6</w:instrText>
    </w:r>
    <w:r w:rsidR="008605B2">
      <w:fldChar w:fldCharType="end"/>
    </w:r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8605B2">
      <w:instrText>6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r w:rsidR="008605B2">
      <w:fldChar w:fldCharType="begin"/>
    </w:r>
    <w:r w:rsidR="008605B2">
      <w:instrText>NUMPAGES  \* MERGEFORMAT</w:instrText>
    </w:r>
    <w:r w:rsidR="008605B2">
      <w:fldChar w:fldCharType="separate"/>
    </w:r>
    <w:r w:rsidR="008605B2">
      <w:instrText>6</w:instrText>
    </w:r>
    <w:r w:rsidR="008605B2">
      <w:fldChar w:fldCharType="end"/>
    </w:r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8605B2">
      <w:t>6</w:t>
    </w:r>
    <w:r w:rsidR="008605B2" w:rsidRPr="005218C8">
      <w:t>/</w:t>
    </w:r>
    <w:r w:rsidR="008605B2">
      <w:t>6</w:t>
    </w:r>
    <w:r w:rsidRPr="005218C8">
      <w:rPr>
        <w:color w:val="2B579A"/>
        <w:shd w:val="clear" w:color="auto" w:fill="E6E6E6"/>
      </w:rPr>
      <w:fldChar w:fldCharType="end"/>
    </w:r>
    <w:r>
      <w:tab/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CE452" w14:textId="77777777" w:rsidR="00A10174" w:rsidRDefault="00A10174" w:rsidP="00D9165E">
      <w:r>
        <w:separator/>
      </w:r>
    </w:p>
  </w:footnote>
  <w:footnote w:type="continuationSeparator" w:id="0">
    <w:p w14:paraId="1C0649C1" w14:textId="77777777" w:rsidR="00A10174" w:rsidRDefault="00A10174" w:rsidP="00D9165E">
      <w:r>
        <w:continuationSeparator/>
      </w:r>
    </w:p>
  </w:footnote>
  <w:footnote w:type="continuationNotice" w:id="1">
    <w:p w14:paraId="45232A56" w14:textId="77777777" w:rsidR="00A10174" w:rsidRDefault="00A101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6302C" w14:textId="77777777" w:rsidR="005C5350" w:rsidRDefault="005C535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sz w:val="14"/>
        <w:szCs w:val="14"/>
      </w:rPr>
    </w:pPr>
    <w:r>
      <w:rPr>
        <w:b/>
        <w:noProof/>
        <w:sz w:val="14"/>
      </w:rPr>
      <mc:AlternateContent>
        <mc:Choice Requires="wps">
          <w:drawing>
            <wp:anchor distT="0" distB="0" distL="0" distR="0" simplePos="0" relativeHeight="251660293" behindDoc="1" locked="0" layoutInCell="1" hidden="0" allowOverlap="1" wp14:anchorId="3E486C0C" wp14:editId="7B65DF33">
              <wp:simplePos x="0" y="0"/>
              <wp:positionH relativeFrom="page">
                <wp:posOffset>6096953</wp:posOffset>
              </wp:positionH>
              <wp:positionV relativeFrom="page">
                <wp:posOffset>4064953</wp:posOffset>
              </wp:positionV>
              <wp:extent cx="1269365" cy="610743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16080" y="731048"/>
                        <a:ext cx="1259840" cy="609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113F00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b/>
                              <w:color w:val="3E3D40"/>
                              <w:sz w:val="14"/>
                              <w:lang w:val="de-DE"/>
                            </w:rPr>
                            <w:t>Dürr Systems AG</w:t>
                          </w:r>
                        </w:p>
                        <w:p w14:paraId="79AABA10" w14:textId="77777777" w:rsidR="005C5350" w:rsidRPr="005C5350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Carl-Benz-Str. </w:t>
                          </w:r>
                          <w:r w:rsidRPr="005C5350">
                            <w:rPr>
                              <w:color w:val="3E3D40"/>
                              <w:sz w:val="14"/>
                              <w:lang w:val="de-DE"/>
                            </w:rPr>
                            <w:t>34</w:t>
                          </w:r>
                        </w:p>
                        <w:p w14:paraId="25B0FA90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>74321 Bietigheim-Bissingen</w:t>
                          </w:r>
                        </w:p>
                        <w:p w14:paraId="11893ECE" w14:textId="77777777" w:rsidR="005C5350" w:rsidRPr="00176BB5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593B2C2B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E1A4476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60C150B6" w14:textId="77777777" w:rsidR="005C5350" w:rsidRPr="00176BB5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73423AE5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info@durr.com </w:t>
                          </w:r>
                        </w:p>
                        <w:p w14:paraId="4EDA48CB" w14:textId="77777777" w:rsidR="005C5350" w:rsidRDefault="005C5350">
                          <w:pPr>
                            <w:textDirection w:val="btLr"/>
                          </w:pPr>
                          <w:r>
                            <w:rPr>
                              <w:color w:val="3E3D40"/>
                              <w:sz w:val="14"/>
                            </w:rPr>
                            <w:t>www.durr.com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6C0C" id="Rechteck 1" o:spid="_x0000_s1026" style="position:absolute;margin-left:480.1pt;margin-top:320.1pt;width:99.95pt;height:480.9pt;z-index:-25165618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" filled="f" stroked="f">
              <v:textbox inset="0,0,0,0">
                <w:txbxContent>
                  <w:p w14:paraId="5D113F00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b/>
                        <w:color w:val="3E3D40"/>
                        <w:sz w:val="14"/>
                        <w:lang w:val="de-DE"/>
                      </w:rPr>
                      <w:t>Dürr Systems AG</w:t>
                    </w:r>
                  </w:p>
                  <w:p w14:paraId="79AABA10" w14:textId="77777777" w:rsidR="005C5350" w:rsidRPr="005C5350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Carl-Benz-Str. </w:t>
                    </w:r>
                    <w:r w:rsidRPr="005C5350">
                      <w:rPr>
                        <w:color w:val="3E3D40"/>
                        <w:sz w:val="14"/>
                        <w:lang w:val="de-DE"/>
                      </w:rPr>
                      <w:t>34</w:t>
                    </w:r>
                  </w:p>
                  <w:p w14:paraId="25B0FA90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>74321 Bietigheim-Bissingen</w:t>
                    </w:r>
                  </w:p>
                  <w:p w14:paraId="11893ECE" w14:textId="77777777" w:rsidR="005C5350" w:rsidRPr="00176BB5" w:rsidRDefault="005C535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593B2C2B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Tel.: +49 7142 78-0 </w:t>
                    </w:r>
                  </w:p>
                  <w:p w14:paraId="4E1A4476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Fax: +49 7142 78-2107 </w:t>
                    </w:r>
                  </w:p>
                  <w:p w14:paraId="60C150B6" w14:textId="77777777" w:rsidR="005C5350" w:rsidRPr="00176BB5" w:rsidRDefault="005C535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73423AE5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info@durr.com </w:t>
                    </w:r>
                  </w:p>
                  <w:p w14:paraId="4EDA48CB" w14:textId="77777777" w:rsidR="005C5350" w:rsidRDefault="005C5350">
                    <w:pPr>
                      <w:textDirection w:val="btLr"/>
                    </w:pPr>
                    <w:r>
                      <w:rPr>
                        <w:color w:val="3E3D40"/>
                        <w:sz w:val="14"/>
                      </w:rPr>
                      <w:t>www.durr.com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/>
        <w:noProof/>
        <w:sz w:val="14"/>
      </w:rPr>
      <w:drawing>
        <wp:anchor distT="0" distB="0" distL="114300" distR="114300" simplePos="0" relativeHeight="251661317" behindDoc="0" locked="0" layoutInCell="1" hidden="0" allowOverlap="1" wp14:anchorId="0E309560" wp14:editId="78DF4270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0" b="0"/>
          <wp:wrapNone/>
          <wp:docPr id="146830167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AD8DA" w14:textId="77777777" w:rsidR="005C5350" w:rsidRDefault="005C535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sz w:val="14"/>
        <w:szCs w:val="14"/>
      </w:rPr>
    </w:pPr>
    <w:r>
      <w:rPr>
        <w:b/>
        <w:noProof/>
        <w:sz w:val="14"/>
      </w:rPr>
      <w:drawing>
        <wp:anchor distT="0" distB="0" distL="114300" distR="114300" simplePos="0" relativeHeight="251662341" behindDoc="0" locked="0" layoutInCell="1" hidden="0" allowOverlap="1" wp14:anchorId="0B8B99E3" wp14:editId="059B55A3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0"/>
          <wp:wrapNone/>
          <wp:docPr id="1336466542" name="image1.jpg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in Bild, das Himmel, Flasche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b/>
        <w:noProof/>
        <w:sz w:val="14"/>
      </w:rPr>
      <w:drawing>
        <wp:anchor distT="0" distB="0" distL="114300" distR="114300" simplePos="0" relativeHeight="251663365" behindDoc="0" locked="0" layoutInCell="1" hidden="0" allowOverlap="1" wp14:anchorId="3330FC39" wp14:editId="7948DE69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0" b="0"/>
          <wp:wrapNone/>
          <wp:docPr id="643691158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DE2BC" w14:textId="77777777" w:rsidR="005C5350" w:rsidRDefault="005C535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sz w:val="14"/>
        <w:szCs w:val="14"/>
      </w:rPr>
    </w:pPr>
  </w:p>
  <w:p w14:paraId="45302156" w14:textId="77777777" w:rsidR="005C5350" w:rsidRDefault="005C535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sz w:val="14"/>
        <w:szCs w:val="14"/>
      </w:rPr>
    </w:pPr>
  </w:p>
  <w:p w14:paraId="627BAE51" w14:textId="77777777" w:rsidR="005C5350" w:rsidRDefault="005C535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sz w:val="14"/>
        <w:szCs w:val="14"/>
      </w:rPr>
    </w:pPr>
  </w:p>
  <w:p w14:paraId="3DDB3D9B" w14:textId="77777777" w:rsidR="005C5350" w:rsidRDefault="005C5350"/>
  <w:p w14:paraId="1ED73788" w14:textId="77777777" w:rsidR="005C5350" w:rsidRDefault="005C5350">
    <w:r>
      <w:rPr>
        <w:noProof/>
      </w:rPr>
      <mc:AlternateContent>
        <mc:Choice Requires="wps">
          <w:drawing>
            <wp:anchor distT="0" distB="0" distL="0" distR="0" simplePos="0" relativeHeight="251664389" behindDoc="1" locked="0" layoutInCell="1" hidden="0" allowOverlap="1" wp14:anchorId="7B895BD3" wp14:editId="5F94AD41">
              <wp:simplePos x="0" y="0"/>
              <wp:positionH relativeFrom="page">
                <wp:posOffset>6086378</wp:posOffset>
              </wp:positionH>
              <wp:positionV relativeFrom="page">
                <wp:posOffset>4064318</wp:posOffset>
              </wp:positionV>
              <wp:extent cx="1269525" cy="6107925"/>
              <wp:effectExtent l="0" t="0" r="0" b="0"/>
              <wp:wrapNone/>
              <wp:docPr id="475809412" name="Rechteck 4758094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16000" y="730800"/>
                        <a:ext cx="1260000" cy="609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9B5647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b/>
                              <w:color w:val="3E3D40"/>
                              <w:sz w:val="14"/>
                              <w:lang w:val="de-DE"/>
                            </w:rPr>
                            <w:t>Dürr Systems AG</w:t>
                          </w:r>
                        </w:p>
                        <w:p w14:paraId="7F49B3FC" w14:textId="77777777" w:rsidR="005C5350" w:rsidRPr="005C5350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Carl-Benz-Str. </w:t>
                          </w:r>
                          <w:r w:rsidRPr="005C5350">
                            <w:rPr>
                              <w:color w:val="3E3D40"/>
                              <w:sz w:val="14"/>
                              <w:lang w:val="de-DE"/>
                            </w:rPr>
                            <w:t>34</w:t>
                          </w:r>
                        </w:p>
                        <w:p w14:paraId="498AD4B7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>74321 Bietigheim-Bissingen</w:t>
                          </w:r>
                        </w:p>
                        <w:p w14:paraId="6E0F4838" w14:textId="77777777" w:rsidR="005C5350" w:rsidRPr="00176BB5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5B528115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Tel.: +49 7142 78-0 </w:t>
                          </w:r>
                        </w:p>
                        <w:p w14:paraId="072EDC79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BCCB944" w14:textId="77777777" w:rsidR="005C5350" w:rsidRPr="00176BB5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67EC3F17" w14:textId="77777777" w:rsidR="005C5350" w:rsidRPr="00421B43" w:rsidRDefault="005C535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421B43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info@durr.com </w:t>
                          </w:r>
                        </w:p>
                        <w:p w14:paraId="6D3D49F1" w14:textId="77777777" w:rsidR="005C5350" w:rsidRDefault="005C5350">
                          <w:pPr>
                            <w:textDirection w:val="btLr"/>
                          </w:pPr>
                          <w:r>
                            <w:rPr>
                              <w:color w:val="3E3D40"/>
                              <w:sz w:val="14"/>
                            </w:rPr>
                            <w:t>www.durr.com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B895BD3" id="Rechteck 475809412" o:spid="_x0000_s1029" style="position:absolute;margin-left:479.25pt;margin-top:320.05pt;width:99.95pt;height:480.95pt;z-index:-25165209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" filled="f" stroked="f">
              <v:textbox inset="0,0,0,0">
                <w:txbxContent>
                  <w:p w14:paraId="419B5647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b/>
                        <w:color w:val="3E3D40"/>
                        <w:sz w:val="14"/>
                        <w:lang w:val="de-DE"/>
                      </w:rPr>
                      <w:t>Dürr Systems AG</w:t>
                    </w:r>
                  </w:p>
                  <w:p w14:paraId="7F49B3FC" w14:textId="77777777" w:rsidR="005C5350" w:rsidRPr="005C5350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Carl-Benz-Str. </w:t>
                    </w:r>
                    <w:r w:rsidRPr="005C5350">
                      <w:rPr>
                        <w:color w:val="3E3D40"/>
                        <w:sz w:val="14"/>
                        <w:lang w:val="de-DE"/>
                      </w:rPr>
                      <w:t>34</w:t>
                    </w:r>
                  </w:p>
                  <w:p w14:paraId="498AD4B7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>74321 Bietigheim-Bissingen</w:t>
                    </w:r>
                  </w:p>
                  <w:p w14:paraId="6E0F4838" w14:textId="77777777" w:rsidR="005C5350" w:rsidRPr="00176BB5" w:rsidRDefault="005C535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5B528115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Tel.: +49 7142 78-0 </w:t>
                    </w:r>
                  </w:p>
                  <w:p w14:paraId="072EDC79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Fax: +49 7142 78-2107 </w:t>
                    </w:r>
                  </w:p>
                  <w:p w14:paraId="2BCCB944" w14:textId="77777777" w:rsidR="005C5350" w:rsidRPr="00176BB5" w:rsidRDefault="005C535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67EC3F17" w14:textId="77777777" w:rsidR="005C5350" w:rsidRPr="00421B43" w:rsidRDefault="005C5350">
                    <w:pPr>
                      <w:textDirection w:val="btLr"/>
                      <w:rPr>
                        <w:lang w:val="de-DE"/>
                      </w:rPr>
                    </w:pPr>
                    <w:r w:rsidRPr="00421B43">
                      <w:rPr>
                        <w:color w:val="3E3D40"/>
                        <w:sz w:val="14"/>
                        <w:lang w:val="de-DE"/>
                      </w:rPr>
                      <w:t xml:space="preserve">info@durr.com </w:t>
                    </w:r>
                  </w:p>
                  <w:p w14:paraId="6D3D49F1" w14:textId="77777777" w:rsidR="005C5350" w:rsidRDefault="005C5350">
                    <w:pPr>
                      <w:textDirection w:val="btLr"/>
                    </w:pPr>
                    <w:r>
                      <w:rPr>
                        <w:color w:val="3E3D40"/>
                        <w:sz w:val="14"/>
                      </w:rPr>
                      <w:t>www.durr.com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Kopfzeil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065533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6553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553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E0659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 xml:space="preserve">Tel. +49 7142 78-0 </w:t>
                          </w:r>
                        </w:p>
                        <w:p w14:paraId="1E6249CA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6E065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0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" filled="f" stroked="f" strokeweight=".5pt">
              <v:textbox inset="0,0,0,0">
                <w:txbxContent>
                  <w:p w14:paraId="669F18D5" w14:textId="6EE47634" w:rsidR="00EB19AD" w:rsidRPr="00065533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6553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065533">
                      <w:rPr>
                        <w:lang w:val="de-DE"/>
                      </w:rPr>
                      <w:t xml:space="preserve">Carl-Benz-Str. </w:t>
                    </w:r>
                    <w:r w:rsidRPr="006E0659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 xml:space="preserve">Tel. +49 7142 78-0 </w:t>
                    </w:r>
                  </w:p>
                  <w:p w14:paraId="1E6249CA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6E065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Kopfzeile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065533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6553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6E06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553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E0659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6E06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6E06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6E0659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 xml:space="preserve">Tel. +49 7142 78-0 </w:t>
                          </w:r>
                        </w:p>
                        <w:p w14:paraId="32EF3341" w14:textId="77777777" w:rsidR="00B143FE" w:rsidRPr="006E06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E06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6E06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E0659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32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lU5EA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" filled="f" stroked="f" strokeweight=".5pt">
              <v:textbox inset="0,0,0,0">
                <w:txbxContent>
                  <w:p w14:paraId="4EF90155" w14:textId="55798C81" w:rsidR="00B143FE" w:rsidRPr="00065533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6553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6E06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65533">
                      <w:rPr>
                        <w:lang w:val="de-DE"/>
                      </w:rPr>
                      <w:t xml:space="preserve">Carl-Benz-Str. </w:t>
                    </w:r>
                    <w:r w:rsidRPr="006E0659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6E06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6E06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6E0659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 xml:space="preserve">Tel. +49 7142 78-0 </w:t>
                    </w:r>
                  </w:p>
                  <w:p w14:paraId="32EF3341" w14:textId="77777777" w:rsidR="00B143FE" w:rsidRPr="006E06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E06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6E06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E0659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9406038">
    <w:abstractNumId w:val="2"/>
  </w:num>
  <w:num w:numId="2" w16cid:durableId="1869177082">
    <w:abstractNumId w:val="16"/>
  </w:num>
  <w:num w:numId="3" w16cid:durableId="995768890">
    <w:abstractNumId w:val="4"/>
  </w:num>
  <w:num w:numId="4" w16cid:durableId="254411359">
    <w:abstractNumId w:val="7"/>
  </w:num>
  <w:num w:numId="5" w16cid:durableId="164437757">
    <w:abstractNumId w:val="13"/>
  </w:num>
  <w:num w:numId="6" w16cid:durableId="81218447">
    <w:abstractNumId w:val="1"/>
  </w:num>
  <w:num w:numId="7" w16cid:durableId="1553075778">
    <w:abstractNumId w:val="19"/>
  </w:num>
  <w:num w:numId="8" w16cid:durableId="1866482665">
    <w:abstractNumId w:val="6"/>
  </w:num>
  <w:num w:numId="9" w16cid:durableId="347634769">
    <w:abstractNumId w:val="18"/>
  </w:num>
  <w:num w:numId="10" w16cid:durableId="481502749">
    <w:abstractNumId w:val="5"/>
  </w:num>
  <w:num w:numId="11" w16cid:durableId="1915313307">
    <w:abstractNumId w:val="0"/>
  </w:num>
  <w:num w:numId="12" w16cid:durableId="1058431919">
    <w:abstractNumId w:val="3"/>
  </w:num>
  <w:num w:numId="13" w16cid:durableId="939534762">
    <w:abstractNumId w:val="9"/>
  </w:num>
  <w:num w:numId="14" w16cid:durableId="1615793025">
    <w:abstractNumId w:val="11"/>
  </w:num>
  <w:num w:numId="15" w16cid:durableId="990796274">
    <w:abstractNumId w:val="15"/>
  </w:num>
  <w:num w:numId="16" w16cid:durableId="656736674">
    <w:abstractNumId w:val="14"/>
  </w:num>
  <w:num w:numId="17" w16cid:durableId="1904370256">
    <w:abstractNumId w:val="10"/>
  </w:num>
  <w:num w:numId="18" w16cid:durableId="237205178">
    <w:abstractNumId w:val="8"/>
  </w:num>
  <w:num w:numId="19" w16cid:durableId="403450813">
    <w:abstractNumId w:val="12"/>
  </w:num>
  <w:num w:numId="20" w16cid:durableId="214141903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ela Bracchi">
    <w15:presenceInfo w15:providerId="AD" w15:userId="S::michela@soluzionegroupsrl.onmicrosoft.com::51e11307-ff0c-4c7e-914b-642d61e65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F45"/>
    <w:rsid w:val="000042E4"/>
    <w:rsid w:val="00004D92"/>
    <w:rsid w:val="00005AF4"/>
    <w:rsid w:val="0001039C"/>
    <w:rsid w:val="000137F9"/>
    <w:rsid w:val="00013B23"/>
    <w:rsid w:val="00015F92"/>
    <w:rsid w:val="00016931"/>
    <w:rsid w:val="0002273A"/>
    <w:rsid w:val="00026B8C"/>
    <w:rsid w:val="00030020"/>
    <w:rsid w:val="00030C1A"/>
    <w:rsid w:val="00031482"/>
    <w:rsid w:val="0003543C"/>
    <w:rsid w:val="00036336"/>
    <w:rsid w:val="00037BB3"/>
    <w:rsid w:val="00037FF7"/>
    <w:rsid w:val="00040FEA"/>
    <w:rsid w:val="0004140A"/>
    <w:rsid w:val="0004358B"/>
    <w:rsid w:val="000436AB"/>
    <w:rsid w:val="00046024"/>
    <w:rsid w:val="0005389A"/>
    <w:rsid w:val="000557D8"/>
    <w:rsid w:val="00056AE4"/>
    <w:rsid w:val="00062BC6"/>
    <w:rsid w:val="00062C8E"/>
    <w:rsid w:val="00064547"/>
    <w:rsid w:val="00065533"/>
    <w:rsid w:val="0006654A"/>
    <w:rsid w:val="000667BB"/>
    <w:rsid w:val="0006746B"/>
    <w:rsid w:val="000679B5"/>
    <w:rsid w:val="00067A27"/>
    <w:rsid w:val="000719A6"/>
    <w:rsid w:val="00073211"/>
    <w:rsid w:val="000750E4"/>
    <w:rsid w:val="00077087"/>
    <w:rsid w:val="00082690"/>
    <w:rsid w:val="000830E8"/>
    <w:rsid w:val="0008574B"/>
    <w:rsid w:val="000869DD"/>
    <w:rsid w:val="00090C8B"/>
    <w:rsid w:val="0009283B"/>
    <w:rsid w:val="00095413"/>
    <w:rsid w:val="00095F60"/>
    <w:rsid w:val="00097770"/>
    <w:rsid w:val="00097924"/>
    <w:rsid w:val="000A0BBC"/>
    <w:rsid w:val="000A32FA"/>
    <w:rsid w:val="000A6420"/>
    <w:rsid w:val="000A779F"/>
    <w:rsid w:val="000A799A"/>
    <w:rsid w:val="000B122D"/>
    <w:rsid w:val="000B17AC"/>
    <w:rsid w:val="000B4171"/>
    <w:rsid w:val="000B6E58"/>
    <w:rsid w:val="000C009A"/>
    <w:rsid w:val="000C2A85"/>
    <w:rsid w:val="000C3AF3"/>
    <w:rsid w:val="000C74C8"/>
    <w:rsid w:val="000D1867"/>
    <w:rsid w:val="000D2E94"/>
    <w:rsid w:val="000D4047"/>
    <w:rsid w:val="000E410E"/>
    <w:rsid w:val="000E5A42"/>
    <w:rsid w:val="000F1B6F"/>
    <w:rsid w:val="000F215E"/>
    <w:rsid w:val="000F347C"/>
    <w:rsid w:val="000F403F"/>
    <w:rsid w:val="000F52E1"/>
    <w:rsid w:val="000F599A"/>
    <w:rsid w:val="000F63D8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35DA3"/>
    <w:rsid w:val="00142FDB"/>
    <w:rsid w:val="001440F5"/>
    <w:rsid w:val="00144B97"/>
    <w:rsid w:val="00147965"/>
    <w:rsid w:val="0015096A"/>
    <w:rsid w:val="00151506"/>
    <w:rsid w:val="001540CF"/>
    <w:rsid w:val="001549AA"/>
    <w:rsid w:val="00156161"/>
    <w:rsid w:val="001561AD"/>
    <w:rsid w:val="0016271C"/>
    <w:rsid w:val="00162EEF"/>
    <w:rsid w:val="0016325F"/>
    <w:rsid w:val="00163B9D"/>
    <w:rsid w:val="00166269"/>
    <w:rsid w:val="00176D8A"/>
    <w:rsid w:val="00180D0F"/>
    <w:rsid w:val="00181D34"/>
    <w:rsid w:val="001877A6"/>
    <w:rsid w:val="001935AE"/>
    <w:rsid w:val="00194AC6"/>
    <w:rsid w:val="00197009"/>
    <w:rsid w:val="001975A2"/>
    <w:rsid w:val="00197ADF"/>
    <w:rsid w:val="001A297C"/>
    <w:rsid w:val="001A3A6B"/>
    <w:rsid w:val="001A3C18"/>
    <w:rsid w:val="001A5B15"/>
    <w:rsid w:val="001A65EE"/>
    <w:rsid w:val="001A70A6"/>
    <w:rsid w:val="001A75C3"/>
    <w:rsid w:val="001B437A"/>
    <w:rsid w:val="001B53CB"/>
    <w:rsid w:val="001C0A26"/>
    <w:rsid w:val="001C0A39"/>
    <w:rsid w:val="001C179C"/>
    <w:rsid w:val="001C2535"/>
    <w:rsid w:val="001C5EB3"/>
    <w:rsid w:val="001D0887"/>
    <w:rsid w:val="001D0F2E"/>
    <w:rsid w:val="001D183B"/>
    <w:rsid w:val="001D697E"/>
    <w:rsid w:val="001D776F"/>
    <w:rsid w:val="001E0E46"/>
    <w:rsid w:val="001F3730"/>
    <w:rsid w:val="001F3DF2"/>
    <w:rsid w:val="001F3F84"/>
    <w:rsid w:val="001F5BB6"/>
    <w:rsid w:val="001F6276"/>
    <w:rsid w:val="001F7E95"/>
    <w:rsid w:val="0020322F"/>
    <w:rsid w:val="00203F37"/>
    <w:rsid w:val="00205B62"/>
    <w:rsid w:val="0020631B"/>
    <w:rsid w:val="00206375"/>
    <w:rsid w:val="00206F50"/>
    <w:rsid w:val="0020793A"/>
    <w:rsid w:val="002112E0"/>
    <w:rsid w:val="002118EB"/>
    <w:rsid w:val="00211EDB"/>
    <w:rsid w:val="00216BD0"/>
    <w:rsid w:val="00216FC6"/>
    <w:rsid w:val="002176DB"/>
    <w:rsid w:val="00226865"/>
    <w:rsid w:val="00227FB7"/>
    <w:rsid w:val="00231A54"/>
    <w:rsid w:val="0023563A"/>
    <w:rsid w:val="00243F9B"/>
    <w:rsid w:val="00244EA9"/>
    <w:rsid w:val="00252189"/>
    <w:rsid w:val="00252A35"/>
    <w:rsid w:val="0025441C"/>
    <w:rsid w:val="0025637E"/>
    <w:rsid w:val="0026127D"/>
    <w:rsid w:val="002655A1"/>
    <w:rsid w:val="00266683"/>
    <w:rsid w:val="00266C70"/>
    <w:rsid w:val="002714A1"/>
    <w:rsid w:val="002717A8"/>
    <w:rsid w:val="00275350"/>
    <w:rsid w:val="00275C0B"/>
    <w:rsid w:val="00280819"/>
    <w:rsid w:val="00282680"/>
    <w:rsid w:val="00284C18"/>
    <w:rsid w:val="00292501"/>
    <w:rsid w:val="00294020"/>
    <w:rsid w:val="00294B59"/>
    <w:rsid w:val="00296AD3"/>
    <w:rsid w:val="0029788E"/>
    <w:rsid w:val="002A1286"/>
    <w:rsid w:val="002A1717"/>
    <w:rsid w:val="002A172B"/>
    <w:rsid w:val="002A24AF"/>
    <w:rsid w:val="002A49F2"/>
    <w:rsid w:val="002A5671"/>
    <w:rsid w:val="002A5D25"/>
    <w:rsid w:val="002A61C3"/>
    <w:rsid w:val="002A639F"/>
    <w:rsid w:val="002B06E7"/>
    <w:rsid w:val="002B18CE"/>
    <w:rsid w:val="002B71FB"/>
    <w:rsid w:val="002C00EB"/>
    <w:rsid w:val="002C0163"/>
    <w:rsid w:val="002C0A1A"/>
    <w:rsid w:val="002C23A3"/>
    <w:rsid w:val="002C2D78"/>
    <w:rsid w:val="002C5677"/>
    <w:rsid w:val="002D0F47"/>
    <w:rsid w:val="002D2D8E"/>
    <w:rsid w:val="002D2E6A"/>
    <w:rsid w:val="002D33B7"/>
    <w:rsid w:val="002D4939"/>
    <w:rsid w:val="002D506A"/>
    <w:rsid w:val="002D60E0"/>
    <w:rsid w:val="002D7EB6"/>
    <w:rsid w:val="002E0547"/>
    <w:rsid w:val="002E2125"/>
    <w:rsid w:val="002E586C"/>
    <w:rsid w:val="002F3AC2"/>
    <w:rsid w:val="002F6BF1"/>
    <w:rsid w:val="002F7140"/>
    <w:rsid w:val="0030067C"/>
    <w:rsid w:val="00302DB1"/>
    <w:rsid w:val="00303459"/>
    <w:rsid w:val="003035A6"/>
    <w:rsid w:val="00310A9C"/>
    <w:rsid w:val="003146BB"/>
    <w:rsid w:val="00315EAE"/>
    <w:rsid w:val="00325DDC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26C"/>
    <w:rsid w:val="00352E30"/>
    <w:rsid w:val="00354AC9"/>
    <w:rsid w:val="00354C04"/>
    <w:rsid w:val="003557E5"/>
    <w:rsid w:val="00356188"/>
    <w:rsid w:val="00357644"/>
    <w:rsid w:val="00360089"/>
    <w:rsid w:val="0036088A"/>
    <w:rsid w:val="0036125D"/>
    <w:rsid w:val="00362153"/>
    <w:rsid w:val="00362739"/>
    <w:rsid w:val="00364186"/>
    <w:rsid w:val="00366A8E"/>
    <w:rsid w:val="00366D1E"/>
    <w:rsid w:val="00366D88"/>
    <w:rsid w:val="00373475"/>
    <w:rsid w:val="00373E56"/>
    <w:rsid w:val="00374B71"/>
    <w:rsid w:val="00375576"/>
    <w:rsid w:val="00375D1A"/>
    <w:rsid w:val="003849ED"/>
    <w:rsid w:val="0039367F"/>
    <w:rsid w:val="00395574"/>
    <w:rsid w:val="0039654F"/>
    <w:rsid w:val="0039780E"/>
    <w:rsid w:val="003A046C"/>
    <w:rsid w:val="003A1C69"/>
    <w:rsid w:val="003A2989"/>
    <w:rsid w:val="003A692D"/>
    <w:rsid w:val="003B0692"/>
    <w:rsid w:val="003B160B"/>
    <w:rsid w:val="003B1684"/>
    <w:rsid w:val="003B3BE3"/>
    <w:rsid w:val="003B667D"/>
    <w:rsid w:val="003C0C68"/>
    <w:rsid w:val="003C492A"/>
    <w:rsid w:val="003C60F4"/>
    <w:rsid w:val="003D0478"/>
    <w:rsid w:val="003D0F19"/>
    <w:rsid w:val="003D4566"/>
    <w:rsid w:val="003D50EB"/>
    <w:rsid w:val="003D770A"/>
    <w:rsid w:val="003E0149"/>
    <w:rsid w:val="003E06FE"/>
    <w:rsid w:val="003E5B52"/>
    <w:rsid w:val="003E738F"/>
    <w:rsid w:val="003E7CF8"/>
    <w:rsid w:val="003F0CD8"/>
    <w:rsid w:val="003F1873"/>
    <w:rsid w:val="003F1ABB"/>
    <w:rsid w:val="003F6303"/>
    <w:rsid w:val="00402949"/>
    <w:rsid w:val="00402AD2"/>
    <w:rsid w:val="0040381F"/>
    <w:rsid w:val="00404174"/>
    <w:rsid w:val="0040784F"/>
    <w:rsid w:val="00407CD3"/>
    <w:rsid w:val="004211B7"/>
    <w:rsid w:val="00424A3C"/>
    <w:rsid w:val="0043346C"/>
    <w:rsid w:val="00436ED5"/>
    <w:rsid w:val="004370EF"/>
    <w:rsid w:val="004400ED"/>
    <w:rsid w:val="004404FF"/>
    <w:rsid w:val="004421EE"/>
    <w:rsid w:val="0044270C"/>
    <w:rsid w:val="004427AF"/>
    <w:rsid w:val="004448F2"/>
    <w:rsid w:val="004457E3"/>
    <w:rsid w:val="00445D6E"/>
    <w:rsid w:val="00450174"/>
    <w:rsid w:val="004508CB"/>
    <w:rsid w:val="00450D7A"/>
    <w:rsid w:val="00451CA7"/>
    <w:rsid w:val="004535D9"/>
    <w:rsid w:val="0045404C"/>
    <w:rsid w:val="00455402"/>
    <w:rsid w:val="00456256"/>
    <w:rsid w:val="00456646"/>
    <w:rsid w:val="004606AC"/>
    <w:rsid w:val="0046201D"/>
    <w:rsid w:val="0046230E"/>
    <w:rsid w:val="00462DDC"/>
    <w:rsid w:val="00465003"/>
    <w:rsid w:val="004667BA"/>
    <w:rsid w:val="00466954"/>
    <w:rsid w:val="004674D4"/>
    <w:rsid w:val="00467800"/>
    <w:rsid w:val="00470EFD"/>
    <w:rsid w:val="00473455"/>
    <w:rsid w:val="00473AEC"/>
    <w:rsid w:val="00476060"/>
    <w:rsid w:val="004762B9"/>
    <w:rsid w:val="0047652B"/>
    <w:rsid w:val="00476746"/>
    <w:rsid w:val="00477801"/>
    <w:rsid w:val="00486F5D"/>
    <w:rsid w:val="004916EF"/>
    <w:rsid w:val="00494EE7"/>
    <w:rsid w:val="00496565"/>
    <w:rsid w:val="004A3A5F"/>
    <w:rsid w:val="004A6911"/>
    <w:rsid w:val="004B0BC6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41C4"/>
    <w:rsid w:val="00505786"/>
    <w:rsid w:val="00506417"/>
    <w:rsid w:val="005065E9"/>
    <w:rsid w:val="00506BD5"/>
    <w:rsid w:val="00510FF5"/>
    <w:rsid w:val="00511067"/>
    <w:rsid w:val="00513534"/>
    <w:rsid w:val="0051467E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51CD"/>
    <w:rsid w:val="005365B4"/>
    <w:rsid w:val="0054450D"/>
    <w:rsid w:val="00554864"/>
    <w:rsid w:val="00555999"/>
    <w:rsid w:val="00555E2A"/>
    <w:rsid w:val="00560A61"/>
    <w:rsid w:val="00564109"/>
    <w:rsid w:val="00565336"/>
    <w:rsid w:val="005673B5"/>
    <w:rsid w:val="005674E8"/>
    <w:rsid w:val="005755BD"/>
    <w:rsid w:val="00580070"/>
    <w:rsid w:val="00581C8C"/>
    <w:rsid w:val="005837F9"/>
    <w:rsid w:val="00584007"/>
    <w:rsid w:val="00584B9D"/>
    <w:rsid w:val="00585500"/>
    <w:rsid w:val="00587179"/>
    <w:rsid w:val="005913CF"/>
    <w:rsid w:val="00591CEB"/>
    <w:rsid w:val="00592D83"/>
    <w:rsid w:val="00593AA7"/>
    <w:rsid w:val="00594B29"/>
    <w:rsid w:val="00596930"/>
    <w:rsid w:val="00597F78"/>
    <w:rsid w:val="005A1C80"/>
    <w:rsid w:val="005A51AD"/>
    <w:rsid w:val="005A6041"/>
    <w:rsid w:val="005B01C4"/>
    <w:rsid w:val="005B09DB"/>
    <w:rsid w:val="005B184A"/>
    <w:rsid w:val="005B19FD"/>
    <w:rsid w:val="005B2032"/>
    <w:rsid w:val="005B34DA"/>
    <w:rsid w:val="005B3624"/>
    <w:rsid w:val="005B3CCD"/>
    <w:rsid w:val="005C13A1"/>
    <w:rsid w:val="005C167A"/>
    <w:rsid w:val="005C5350"/>
    <w:rsid w:val="005C538A"/>
    <w:rsid w:val="005C68A7"/>
    <w:rsid w:val="005D0856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48"/>
    <w:rsid w:val="005E3D07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4890"/>
    <w:rsid w:val="00615ED0"/>
    <w:rsid w:val="00617EA4"/>
    <w:rsid w:val="0062146B"/>
    <w:rsid w:val="006264EA"/>
    <w:rsid w:val="00626A28"/>
    <w:rsid w:val="006311E0"/>
    <w:rsid w:val="00631878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73F5"/>
    <w:rsid w:val="00670E84"/>
    <w:rsid w:val="006735CA"/>
    <w:rsid w:val="00674DB7"/>
    <w:rsid w:val="0068106C"/>
    <w:rsid w:val="00681ECE"/>
    <w:rsid w:val="0068279F"/>
    <w:rsid w:val="00683E9E"/>
    <w:rsid w:val="0068636E"/>
    <w:rsid w:val="00691B0A"/>
    <w:rsid w:val="00691F9E"/>
    <w:rsid w:val="00695228"/>
    <w:rsid w:val="00695F99"/>
    <w:rsid w:val="006A4038"/>
    <w:rsid w:val="006A5A75"/>
    <w:rsid w:val="006A6348"/>
    <w:rsid w:val="006A688E"/>
    <w:rsid w:val="006A7BFB"/>
    <w:rsid w:val="006B4AC6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0659"/>
    <w:rsid w:val="006E2573"/>
    <w:rsid w:val="006E5C09"/>
    <w:rsid w:val="006E6C05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2E0"/>
    <w:rsid w:val="00702E71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4C7E"/>
    <w:rsid w:val="00736291"/>
    <w:rsid w:val="00744943"/>
    <w:rsid w:val="007468E7"/>
    <w:rsid w:val="00746B20"/>
    <w:rsid w:val="00751F64"/>
    <w:rsid w:val="00753908"/>
    <w:rsid w:val="00754739"/>
    <w:rsid w:val="007579FC"/>
    <w:rsid w:val="00762C5B"/>
    <w:rsid w:val="00762D3E"/>
    <w:rsid w:val="00771469"/>
    <w:rsid w:val="00772BCD"/>
    <w:rsid w:val="00773BF3"/>
    <w:rsid w:val="0077440F"/>
    <w:rsid w:val="00775358"/>
    <w:rsid w:val="007769A8"/>
    <w:rsid w:val="0078368F"/>
    <w:rsid w:val="007837E8"/>
    <w:rsid w:val="0078405F"/>
    <w:rsid w:val="0078480F"/>
    <w:rsid w:val="007860C1"/>
    <w:rsid w:val="00786C56"/>
    <w:rsid w:val="0079392A"/>
    <w:rsid w:val="00794234"/>
    <w:rsid w:val="00796F75"/>
    <w:rsid w:val="0079790A"/>
    <w:rsid w:val="007A0268"/>
    <w:rsid w:val="007A3AB9"/>
    <w:rsid w:val="007A7F56"/>
    <w:rsid w:val="007C0C38"/>
    <w:rsid w:val="007C1F06"/>
    <w:rsid w:val="007C1FA4"/>
    <w:rsid w:val="007C2264"/>
    <w:rsid w:val="007C360E"/>
    <w:rsid w:val="007C4752"/>
    <w:rsid w:val="007C6FA7"/>
    <w:rsid w:val="007C726C"/>
    <w:rsid w:val="007C7E8E"/>
    <w:rsid w:val="007D1C32"/>
    <w:rsid w:val="007D220B"/>
    <w:rsid w:val="007D439C"/>
    <w:rsid w:val="007D49EB"/>
    <w:rsid w:val="007D5252"/>
    <w:rsid w:val="007D5E15"/>
    <w:rsid w:val="007E1C18"/>
    <w:rsid w:val="007E3115"/>
    <w:rsid w:val="007E4D9A"/>
    <w:rsid w:val="007E54C0"/>
    <w:rsid w:val="007F402B"/>
    <w:rsid w:val="007F4972"/>
    <w:rsid w:val="007F4CF1"/>
    <w:rsid w:val="007F696E"/>
    <w:rsid w:val="007F770C"/>
    <w:rsid w:val="00800B39"/>
    <w:rsid w:val="00810AB6"/>
    <w:rsid w:val="00814018"/>
    <w:rsid w:val="00814940"/>
    <w:rsid w:val="008152A6"/>
    <w:rsid w:val="00816302"/>
    <w:rsid w:val="00817EDB"/>
    <w:rsid w:val="00820365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05B2"/>
    <w:rsid w:val="008649EE"/>
    <w:rsid w:val="00864B61"/>
    <w:rsid w:val="00866CA8"/>
    <w:rsid w:val="00873697"/>
    <w:rsid w:val="00874C03"/>
    <w:rsid w:val="008753D4"/>
    <w:rsid w:val="008761F6"/>
    <w:rsid w:val="00876DD1"/>
    <w:rsid w:val="00883689"/>
    <w:rsid w:val="008856CC"/>
    <w:rsid w:val="0088695A"/>
    <w:rsid w:val="00890887"/>
    <w:rsid w:val="00890E39"/>
    <w:rsid w:val="00891292"/>
    <w:rsid w:val="00897E2C"/>
    <w:rsid w:val="008A07D4"/>
    <w:rsid w:val="008A2326"/>
    <w:rsid w:val="008A5BF3"/>
    <w:rsid w:val="008A6CEC"/>
    <w:rsid w:val="008A70B7"/>
    <w:rsid w:val="008B0BF6"/>
    <w:rsid w:val="008B0D22"/>
    <w:rsid w:val="008B0E2E"/>
    <w:rsid w:val="008B0F2B"/>
    <w:rsid w:val="008B30DE"/>
    <w:rsid w:val="008B50B9"/>
    <w:rsid w:val="008B59FF"/>
    <w:rsid w:val="008C04FA"/>
    <w:rsid w:val="008C05AA"/>
    <w:rsid w:val="008C343A"/>
    <w:rsid w:val="008C4110"/>
    <w:rsid w:val="008C5157"/>
    <w:rsid w:val="008C782B"/>
    <w:rsid w:val="008C7F2C"/>
    <w:rsid w:val="008D0426"/>
    <w:rsid w:val="008D0460"/>
    <w:rsid w:val="008D305E"/>
    <w:rsid w:val="008D67AF"/>
    <w:rsid w:val="008D7BC0"/>
    <w:rsid w:val="008E228A"/>
    <w:rsid w:val="008E569E"/>
    <w:rsid w:val="008E5F87"/>
    <w:rsid w:val="008E7656"/>
    <w:rsid w:val="008E777A"/>
    <w:rsid w:val="008F4796"/>
    <w:rsid w:val="008F5DBE"/>
    <w:rsid w:val="008F5E48"/>
    <w:rsid w:val="00901D5D"/>
    <w:rsid w:val="00902358"/>
    <w:rsid w:val="00905B45"/>
    <w:rsid w:val="0090754E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04BC"/>
    <w:rsid w:val="009411C8"/>
    <w:rsid w:val="00942FB8"/>
    <w:rsid w:val="00943238"/>
    <w:rsid w:val="00943435"/>
    <w:rsid w:val="00944105"/>
    <w:rsid w:val="00944A84"/>
    <w:rsid w:val="009527FF"/>
    <w:rsid w:val="009547D1"/>
    <w:rsid w:val="00960D2E"/>
    <w:rsid w:val="00961597"/>
    <w:rsid w:val="009633E0"/>
    <w:rsid w:val="00965F78"/>
    <w:rsid w:val="00967AD9"/>
    <w:rsid w:val="00972120"/>
    <w:rsid w:val="00972CB1"/>
    <w:rsid w:val="00972EBA"/>
    <w:rsid w:val="00974ACB"/>
    <w:rsid w:val="00976EEA"/>
    <w:rsid w:val="00980499"/>
    <w:rsid w:val="00983B5E"/>
    <w:rsid w:val="00986083"/>
    <w:rsid w:val="009863DF"/>
    <w:rsid w:val="00991E0E"/>
    <w:rsid w:val="00993116"/>
    <w:rsid w:val="009959BC"/>
    <w:rsid w:val="00996E60"/>
    <w:rsid w:val="009A306C"/>
    <w:rsid w:val="009A351B"/>
    <w:rsid w:val="009A454E"/>
    <w:rsid w:val="009A4D85"/>
    <w:rsid w:val="009A7B8B"/>
    <w:rsid w:val="009B2D9D"/>
    <w:rsid w:val="009B5337"/>
    <w:rsid w:val="009B6BC9"/>
    <w:rsid w:val="009C0868"/>
    <w:rsid w:val="009C1F30"/>
    <w:rsid w:val="009C3C81"/>
    <w:rsid w:val="009C4CCE"/>
    <w:rsid w:val="009C7D63"/>
    <w:rsid w:val="009D0715"/>
    <w:rsid w:val="009D2DBA"/>
    <w:rsid w:val="009D62BE"/>
    <w:rsid w:val="009E4826"/>
    <w:rsid w:val="009E664B"/>
    <w:rsid w:val="009F1810"/>
    <w:rsid w:val="009F18FC"/>
    <w:rsid w:val="009F21D0"/>
    <w:rsid w:val="009F252D"/>
    <w:rsid w:val="009F5FB8"/>
    <w:rsid w:val="009F6743"/>
    <w:rsid w:val="00A00514"/>
    <w:rsid w:val="00A00F8D"/>
    <w:rsid w:val="00A03D1A"/>
    <w:rsid w:val="00A050D1"/>
    <w:rsid w:val="00A05702"/>
    <w:rsid w:val="00A06101"/>
    <w:rsid w:val="00A10174"/>
    <w:rsid w:val="00A16BD5"/>
    <w:rsid w:val="00A1711B"/>
    <w:rsid w:val="00A21AB0"/>
    <w:rsid w:val="00A2544A"/>
    <w:rsid w:val="00A27EFC"/>
    <w:rsid w:val="00A31DB8"/>
    <w:rsid w:val="00A364C2"/>
    <w:rsid w:val="00A36FE0"/>
    <w:rsid w:val="00A40E17"/>
    <w:rsid w:val="00A46F54"/>
    <w:rsid w:val="00A548F0"/>
    <w:rsid w:val="00A562F7"/>
    <w:rsid w:val="00A5700C"/>
    <w:rsid w:val="00A57063"/>
    <w:rsid w:val="00A61EF7"/>
    <w:rsid w:val="00A624FA"/>
    <w:rsid w:val="00A65AE5"/>
    <w:rsid w:val="00A70A5F"/>
    <w:rsid w:val="00A75F9A"/>
    <w:rsid w:val="00A807B6"/>
    <w:rsid w:val="00A81731"/>
    <w:rsid w:val="00A82F57"/>
    <w:rsid w:val="00A8678A"/>
    <w:rsid w:val="00A873A1"/>
    <w:rsid w:val="00A9208D"/>
    <w:rsid w:val="00A93B09"/>
    <w:rsid w:val="00A94334"/>
    <w:rsid w:val="00A962D0"/>
    <w:rsid w:val="00A976CC"/>
    <w:rsid w:val="00A97E72"/>
    <w:rsid w:val="00AA2EC0"/>
    <w:rsid w:val="00AA3A5D"/>
    <w:rsid w:val="00AA4D33"/>
    <w:rsid w:val="00AA4F49"/>
    <w:rsid w:val="00AB1B65"/>
    <w:rsid w:val="00AB328C"/>
    <w:rsid w:val="00AB384A"/>
    <w:rsid w:val="00AB5423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3A6B"/>
    <w:rsid w:val="00AE447F"/>
    <w:rsid w:val="00AE48A0"/>
    <w:rsid w:val="00AE5481"/>
    <w:rsid w:val="00AE5695"/>
    <w:rsid w:val="00AF13BD"/>
    <w:rsid w:val="00AF2DC8"/>
    <w:rsid w:val="00AF4F8B"/>
    <w:rsid w:val="00AF50E0"/>
    <w:rsid w:val="00AF5371"/>
    <w:rsid w:val="00B016D9"/>
    <w:rsid w:val="00B030B8"/>
    <w:rsid w:val="00B10D62"/>
    <w:rsid w:val="00B117C4"/>
    <w:rsid w:val="00B12012"/>
    <w:rsid w:val="00B143FE"/>
    <w:rsid w:val="00B14642"/>
    <w:rsid w:val="00B17605"/>
    <w:rsid w:val="00B20920"/>
    <w:rsid w:val="00B2420C"/>
    <w:rsid w:val="00B25F7B"/>
    <w:rsid w:val="00B262F1"/>
    <w:rsid w:val="00B271D8"/>
    <w:rsid w:val="00B27F72"/>
    <w:rsid w:val="00B27FCB"/>
    <w:rsid w:val="00B33267"/>
    <w:rsid w:val="00B332C3"/>
    <w:rsid w:val="00B34292"/>
    <w:rsid w:val="00B34844"/>
    <w:rsid w:val="00B34A9F"/>
    <w:rsid w:val="00B34C62"/>
    <w:rsid w:val="00B35EAA"/>
    <w:rsid w:val="00B361C2"/>
    <w:rsid w:val="00B37658"/>
    <w:rsid w:val="00B40362"/>
    <w:rsid w:val="00B421F4"/>
    <w:rsid w:val="00B432AF"/>
    <w:rsid w:val="00B44EC5"/>
    <w:rsid w:val="00B45242"/>
    <w:rsid w:val="00B52C33"/>
    <w:rsid w:val="00B57C05"/>
    <w:rsid w:val="00B57EF9"/>
    <w:rsid w:val="00B60D1B"/>
    <w:rsid w:val="00B61893"/>
    <w:rsid w:val="00B639BB"/>
    <w:rsid w:val="00B63B39"/>
    <w:rsid w:val="00B67227"/>
    <w:rsid w:val="00B67ADF"/>
    <w:rsid w:val="00B7003A"/>
    <w:rsid w:val="00B70B5C"/>
    <w:rsid w:val="00B710EC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14BA"/>
    <w:rsid w:val="00BA38A7"/>
    <w:rsid w:val="00BA49C1"/>
    <w:rsid w:val="00BB4983"/>
    <w:rsid w:val="00BB6D1A"/>
    <w:rsid w:val="00BB730C"/>
    <w:rsid w:val="00BC0CC5"/>
    <w:rsid w:val="00BC12DE"/>
    <w:rsid w:val="00BC159C"/>
    <w:rsid w:val="00BC30BA"/>
    <w:rsid w:val="00BD1BE0"/>
    <w:rsid w:val="00BD1C30"/>
    <w:rsid w:val="00BD37F9"/>
    <w:rsid w:val="00BD3F7F"/>
    <w:rsid w:val="00BD410D"/>
    <w:rsid w:val="00BD6FDE"/>
    <w:rsid w:val="00BD7267"/>
    <w:rsid w:val="00BD7772"/>
    <w:rsid w:val="00BE2D16"/>
    <w:rsid w:val="00BE3832"/>
    <w:rsid w:val="00BE4FEB"/>
    <w:rsid w:val="00BF26AF"/>
    <w:rsid w:val="00BF43B2"/>
    <w:rsid w:val="00BF5882"/>
    <w:rsid w:val="00BF62A8"/>
    <w:rsid w:val="00BF6615"/>
    <w:rsid w:val="00C000A0"/>
    <w:rsid w:val="00C062F2"/>
    <w:rsid w:val="00C10168"/>
    <w:rsid w:val="00C155DA"/>
    <w:rsid w:val="00C15C40"/>
    <w:rsid w:val="00C15FDD"/>
    <w:rsid w:val="00C175F7"/>
    <w:rsid w:val="00C22B04"/>
    <w:rsid w:val="00C23BA9"/>
    <w:rsid w:val="00C264C4"/>
    <w:rsid w:val="00C26C3B"/>
    <w:rsid w:val="00C30243"/>
    <w:rsid w:val="00C330CE"/>
    <w:rsid w:val="00C379D5"/>
    <w:rsid w:val="00C41149"/>
    <w:rsid w:val="00C4131C"/>
    <w:rsid w:val="00C416F6"/>
    <w:rsid w:val="00C41815"/>
    <w:rsid w:val="00C41892"/>
    <w:rsid w:val="00C4390B"/>
    <w:rsid w:val="00C4707B"/>
    <w:rsid w:val="00C51005"/>
    <w:rsid w:val="00C51C3B"/>
    <w:rsid w:val="00C54CD4"/>
    <w:rsid w:val="00C5652E"/>
    <w:rsid w:val="00C56547"/>
    <w:rsid w:val="00C601E4"/>
    <w:rsid w:val="00C606A0"/>
    <w:rsid w:val="00C61C03"/>
    <w:rsid w:val="00C62ACC"/>
    <w:rsid w:val="00C705CE"/>
    <w:rsid w:val="00C710E3"/>
    <w:rsid w:val="00C722C4"/>
    <w:rsid w:val="00C767F5"/>
    <w:rsid w:val="00C772B7"/>
    <w:rsid w:val="00C80BF1"/>
    <w:rsid w:val="00C85B1A"/>
    <w:rsid w:val="00C861C2"/>
    <w:rsid w:val="00C877B9"/>
    <w:rsid w:val="00C915A2"/>
    <w:rsid w:val="00C956CF"/>
    <w:rsid w:val="00C963C9"/>
    <w:rsid w:val="00CA2C80"/>
    <w:rsid w:val="00CA59A1"/>
    <w:rsid w:val="00CB1E91"/>
    <w:rsid w:val="00CB725A"/>
    <w:rsid w:val="00CC04DC"/>
    <w:rsid w:val="00CC49F4"/>
    <w:rsid w:val="00CC6A68"/>
    <w:rsid w:val="00CD2BC2"/>
    <w:rsid w:val="00CD5D15"/>
    <w:rsid w:val="00CD5EE7"/>
    <w:rsid w:val="00CD6F05"/>
    <w:rsid w:val="00CE04CF"/>
    <w:rsid w:val="00CE1DE7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2C17"/>
    <w:rsid w:val="00D24C4F"/>
    <w:rsid w:val="00D26132"/>
    <w:rsid w:val="00D2759C"/>
    <w:rsid w:val="00D31894"/>
    <w:rsid w:val="00D33821"/>
    <w:rsid w:val="00D33AC5"/>
    <w:rsid w:val="00D34986"/>
    <w:rsid w:val="00D36FC5"/>
    <w:rsid w:val="00D4098D"/>
    <w:rsid w:val="00D44B55"/>
    <w:rsid w:val="00D4535E"/>
    <w:rsid w:val="00D45CE9"/>
    <w:rsid w:val="00D51AA6"/>
    <w:rsid w:val="00D51FB7"/>
    <w:rsid w:val="00D536C6"/>
    <w:rsid w:val="00D65157"/>
    <w:rsid w:val="00D6698C"/>
    <w:rsid w:val="00D7060D"/>
    <w:rsid w:val="00D7185B"/>
    <w:rsid w:val="00D76C9A"/>
    <w:rsid w:val="00D81A4E"/>
    <w:rsid w:val="00D854A6"/>
    <w:rsid w:val="00D85B9B"/>
    <w:rsid w:val="00D861BB"/>
    <w:rsid w:val="00D86880"/>
    <w:rsid w:val="00D86DD5"/>
    <w:rsid w:val="00D87E57"/>
    <w:rsid w:val="00D9165E"/>
    <w:rsid w:val="00DA2876"/>
    <w:rsid w:val="00DA4F8F"/>
    <w:rsid w:val="00DB1452"/>
    <w:rsid w:val="00DB1D8D"/>
    <w:rsid w:val="00DB74F9"/>
    <w:rsid w:val="00DC2C62"/>
    <w:rsid w:val="00DC302D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2B1"/>
    <w:rsid w:val="00DE0E6D"/>
    <w:rsid w:val="00DE446F"/>
    <w:rsid w:val="00DE5FF1"/>
    <w:rsid w:val="00DE671B"/>
    <w:rsid w:val="00DE6965"/>
    <w:rsid w:val="00DE6D4B"/>
    <w:rsid w:val="00DE6E13"/>
    <w:rsid w:val="00DF17A5"/>
    <w:rsid w:val="00DF19DB"/>
    <w:rsid w:val="00DF1A6E"/>
    <w:rsid w:val="00DF5A64"/>
    <w:rsid w:val="00DF6C27"/>
    <w:rsid w:val="00E0085E"/>
    <w:rsid w:val="00E00C76"/>
    <w:rsid w:val="00E06223"/>
    <w:rsid w:val="00E07517"/>
    <w:rsid w:val="00E10E38"/>
    <w:rsid w:val="00E10ECE"/>
    <w:rsid w:val="00E11790"/>
    <w:rsid w:val="00E15015"/>
    <w:rsid w:val="00E153AC"/>
    <w:rsid w:val="00E167E8"/>
    <w:rsid w:val="00E1737D"/>
    <w:rsid w:val="00E17750"/>
    <w:rsid w:val="00E23A3C"/>
    <w:rsid w:val="00E24CD8"/>
    <w:rsid w:val="00E27430"/>
    <w:rsid w:val="00E307B1"/>
    <w:rsid w:val="00E32418"/>
    <w:rsid w:val="00E356B3"/>
    <w:rsid w:val="00E4280B"/>
    <w:rsid w:val="00E42C3C"/>
    <w:rsid w:val="00E43141"/>
    <w:rsid w:val="00E43913"/>
    <w:rsid w:val="00E45906"/>
    <w:rsid w:val="00E45D57"/>
    <w:rsid w:val="00E465E8"/>
    <w:rsid w:val="00E46D78"/>
    <w:rsid w:val="00E5583D"/>
    <w:rsid w:val="00E55F88"/>
    <w:rsid w:val="00E56B97"/>
    <w:rsid w:val="00E6101F"/>
    <w:rsid w:val="00E61BD6"/>
    <w:rsid w:val="00E61CEB"/>
    <w:rsid w:val="00E61E2D"/>
    <w:rsid w:val="00E62D89"/>
    <w:rsid w:val="00E67C4E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631"/>
    <w:rsid w:val="00E84AA4"/>
    <w:rsid w:val="00E8737B"/>
    <w:rsid w:val="00E90C2A"/>
    <w:rsid w:val="00E90FEA"/>
    <w:rsid w:val="00E91128"/>
    <w:rsid w:val="00E93130"/>
    <w:rsid w:val="00E95F59"/>
    <w:rsid w:val="00E96EF2"/>
    <w:rsid w:val="00EA1EB4"/>
    <w:rsid w:val="00EA3FC9"/>
    <w:rsid w:val="00EA448D"/>
    <w:rsid w:val="00EA7A96"/>
    <w:rsid w:val="00EB0D9D"/>
    <w:rsid w:val="00EB19AD"/>
    <w:rsid w:val="00EB2556"/>
    <w:rsid w:val="00EB2996"/>
    <w:rsid w:val="00EB31BC"/>
    <w:rsid w:val="00EB575F"/>
    <w:rsid w:val="00EB5933"/>
    <w:rsid w:val="00EB5975"/>
    <w:rsid w:val="00EB76D0"/>
    <w:rsid w:val="00EC149A"/>
    <w:rsid w:val="00EC4E78"/>
    <w:rsid w:val="00EC5CAB"/>
    <w:rsid w:val="00EC690F"/>
    <w:rsid w:val="00EC6F6F"/>
    <w:rsid w:val="00EC742B"/>
    <w:rsid w:val="00EC7DCA"/>
    <w:rsid w:val="00ED05C1"/>
    <w:rsid w:val="00ED54C6"/>
    <w:rsid w:val="00ED6237"/>
    <w:rsid w:val="00EE01DA"/>
    <w:rsid w:val="00EE2221"/>
    <w:rsid w:val="00EE541C"/>
    <w:rsid w:val="00EE5443"/>
    <w:rsid w:val="00EE69D3"/>
    <w:rsid w:val="00EE7406"/>
    <w:rsid w:val="00EE78B9"/>
    <w:rsid w:val="00EF213B"/>
    <w:rsid w:val="00EF25A9"/>
    <w:rsid w:val="00EF2B48"/>
    <w:rsid w:val="00EF2F57"/>
    <w:rsid w:val="00F0306A"/>
    <w:rsid w:val="00F0322D"/>
    <w:rsid w:val="00F03AFA"/>
    <w:rsid w:val="00F126BE"/>
    <w:rsid w:val="00F14B40"/>
    <w:rsid w:val="00F175B5"/>
    <w:rsid w:val="00F22E61"/>
    <w:rsid w:val="00F25AD4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8C3"/>
    <w:rsid w:val="00F51AD6"/>
    <w:rsid w:val="00F51F2A"/>
    <w:rsid w:val="00F5300C"/>
    <w:rsid w:val="00F547A3"/>
    <w:rsid w:val="00F56988"/>
    <w:rsid w:val="00F56BB9"/>
    <w:rsid w:val="00F60BF3"/>
    <w:rsid w:val="00F6135B"/>
    <w:rsid w:val="00F62795"/>
    <w:rsid w:val="00F63B99"/>
    <w:rsid w:val="00F6489E"/>
    <w:rsid w:val="00F6561D"/>
    <w:rsid w:val="00F7077A"/>
    <w:rsid w:val="00F724BD"/>
    <w:rsid w:val="00F73F1D"/>
    <w:rsid w:val="00F8163B"/>
    <w:rsid w:val="00F82750"/>
    <w:rsid w:val="00F827C8"/>
    <w:rsid w:val="00F830E4"/>
    <w:rsid w:val="00F90178"/>
    <w:rsid w:val="00F91A06"/>
    <w:rsid w:val="00F9266F"/>
    <w:rsid w:val="00F94F62"/>
    <w:rsid w:val="00F957AF"/>
    <w:rsid w:val="00FA026B"/>
    <w:rsid w:val="00FA1F3D"/>
    <w:rsid w:val="00FA2184"/>
    <w:rsid w:val="00FA3279"/>
    <w:rsid w:val="00FA4E42"/>
    <w:rsid w:val="00FA5FBE"/>
    <w:rsid w:val="00FA7889"/>
    <w:rsid w:val="00FB0B93"/>
    <w:rsid w:val="00FB3940"/>
    <w:rsid w:val="00FB3D58"/>
    <w:rsid w:val="00FB61FB"/>
    <w:rsid w:val="00FC10E5"/>
    <w:rsid w:val="00FC1B67"/>
    <w:rsid w:val="00FC272A"/>
    <w:rsid w:val="00FC3DA6"/>
    <w:rsid w:val="00FC4674"/>
    <w:rsid w:val="00FC5084"/>
    <w:rsid w:val="00FC78B8"/>
    <w:rsid w:val="00FD012F"/>
    <w:rsid w:val="00FD235A"/>
    <w:rsid w:val="00FD3226"/>
    <w:rsid w:val="00FD3F17"/>
    <w:rsid w:val="00FD3FEF"/>
    <w:rsid w:val="00FD7285"/>
    <w:rsid w:val="00FE1B1F"/>
    <w:rsid w:val="00FE2F7C"/>
    <w:rsid w:val="00FE4275"/>
    <w:rsid w:val="00FF4B64"/>
    <w:rsid w:val="00FF7E55"/>
    <w:rsid w:val="00FF7F3E"/>
    <w:rsid w:val="012943F9"/>
    <w:rsid w:val="028DA72A"/>
    <w:rsid w:val="04A64F64"/>
    <w:rsid w:val="05EFEC31"/>
    <w:rsid w:val="06C0A0BC"/>
    <w:rsid w:val="082351BC"/>
    <w:rsid w:val="08841306"/>
    <w:rsid w:val="0CDDF43C"/>
    <w:rsid w:val="110C510E"/>
    <w:rsid w:val="17AA9FF3"/>
    <w:rsid w:val="192BBCB9"/>
    <w:rsid w:val="1EE286C2"/>
    <w:rsid w:val="2150112D"/>
    <w:rsid w:val="219F9C7B"/>
    <w:rsid w:val="2271FD9F"/>
    <w:rsid w:val="23B6FA17"/>
    <w:rsid w:val="246F211A"/>
    <w:rsid w:val="26249F29"/>
    <w:rsid w:val="268E4EF7"/>
    <w:rsid w:val="26BC6F4F"/>
    <w:rsid w:val="291C1342"/>
    <w:rsid w:val="2C3CC95B"/>
    <w:rsid w:val="2DC06094"/>
    <w:rsid w:val="2ED451FE"/>
    <w:rsid w:val="2F4EDF9E"/>
    <w:rsid w:val="31549D71"/>
    <w:rsid w:val="35403D77"/>
    <w:rsid w:val="3655F950"/>
    <w:rsid w:val="36EAE487"/>
    <w:rsid w:val="377A018A"/>
    <w:rsid w:val="38A4E830"/>
    <w:rsid w:val="38C2F2B3"/>
    <w:rsid w:val="39F11352"/>
    <w:rsid w:val="3AA1C2C9"/>
    <w:rsid w:val="3B929BAB"/>
    <w:rsid w:val="3DCA5A0E"/>
    <w:rsid w:val="3E6582CD"/>
    <w:rsid w:val="3EF2D194"/>
    <w:rsid w:val="3FFBB269"/>
    <w:rsid w:val="4256E926"/>
    <w:rsid w:val="46637FD4"/>
    <w:rsid w:val="46CC7042"/>
    <w:rsid w:val="47EF7D09"/>
    <w:rsid w:val="48DC3958"/>
    <w:rsid w:val="48F796EF"/>
    <w:rsid w:val="4B222088"/>
    <w:rsid w:val="4E87ABE3"/>
    <w:rsid w:val="5291932B"/>
    <w:rsid w:val="553F8549"/>
    <w:rsid w:val="55895C57"/>
    <w:rsid w:val="55B117F6"/>
    <w:rsid w:val="55D8B756"/>
    <w:rsid w:val="560CECA4"/>
    <w:rsid w:val="5644F5C4"/>
    <w:rsid w:val="5766C333"/>
    <w:rsid w:val="5F336A7D"/>
    <w:rsid w:val="611DB565"/>
    <w:rsid w:val="62CBF841"/>
    <w:rsid w:val="62D1A0D5"/>
    <w:rsid w:val="634B39C0"/>
    <w:rsid w:val="63D5A494"/>
    <w:rsid w:val="65917075"/>
    <w:rsid w:val="68B4695E"/>
    <w:rsid w:val="6A8FB69A"/>
    <w:rsid w:val="6AA0066D"/>
    <w:rsid w:val="6ACB2304"/>
    <w:rsid w:val="6D962807"/>
    <w:rsid w:val="6DB5EBED"/>
    <w:rsid w:val="6EE4FDB2"/>
    <w:rsid w:val="6F64222C"/>
    <w:rsid w:val="7131B64B"/>
    <w:rsid w:val="7552BDE5"/>
    <w:rsid w:val="7985053D"/>
    <w:rsid w:val="798F4359"/>
    <w:rsid w:val="79D5A6A1"/>
    <w:rsid w:val="7A0E5EA9"/>
    <w:rsid w:val="7CC8C00C"/>
    <w:rsid w:val="7D9FA214"/>
    <w:rsid w:val="7DA6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8704CD63-FA27-48F1-81A2-0325AC05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3B667D"/>
  </w:style>
  <w:style w:type="character" w:styleId="Kommentarzeichen">
    <w:name w:val="annotation reference"/>
    <w:basedOn w:val="Absatz-Standardschriftart"/>
    <w:uiPriority w:val="99"/>
    <w:semiHidden/>
    <w:unhideWhenUsed/>
    <w:rsid w:val="000460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602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6024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60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6024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5C538A"/>
    <w:rPr>
      <w:rFonts w:cs="Times New Roman (Textkörper CS)"/>
      <w:color w:val="000000"/>
      <w:sz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547A3"/>
    <w:pPr>
      <w:spacing w:after="200" w:line="240" w:lineRule="auto"/>
    </w:pPr>
    <w:rPr>
      <w:i/>
      <w:iCs/>
      <w:color w:val="44D62C" w:themeColor="text2"/>
      <w:sz w:val="18"/>
      <w:szCs w:val="18"/>
    </w:rPr>
  </w:style>
  <w:style w:type="character" w:customStyle="1" w:styleId="Erwhnung1">
    <w:name w:val="Erwähnung1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eop">
    <w:name w:val="eop"/>
    <w:basedOn w:val="Absatz-Standardschriftart"/>
    <w:rsid w:val="005C5350"/>
  </w:style>
  <w:style w:type="character" w:styleId="NichtaufgelsteErwhnung">
    <w:name w:val="Unresolved Mention"/>
    <w:basedOn w:val="Absatz-Standardschriftart"/>
    <w:uiPriority w:val="99"/>
    <w:semiHidden/>
    <w:unhideWhenUsed/>
    <w:rsid w:val="00454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bracchi@soluzionegroup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david.ventola@durrusa.com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9690099-d76a-48ab-8f1a-818f9800aa0d"/>
    <ds:schemaRef ds:uri="http://schemas.microsoft.com/office/infopath/2007/PartnerControls"/>
    <ds:schemaRef ds:uri="http://purl.org/dc/elements/1.1/"/>
    <ds:schemaRef ds:uri="9684edc7-81a1-4e9e-9d45-aa521b5ebbb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BCED7F-7E01-4770-93B6-85A46F12B8CF}"/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1F1C5-24CE-432B-B279-6184AC8E9A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6968EBB-FD6F-4BCB-9476-9D41C97D6C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956</Words>
  <Characters>6353</Characters>
  <Application>Microsoft Office Word</Application>
  <DocSecurity>4</DocSecurity>
  <Lines>141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Weiand-Schütt</cp:lastModifiedBy>
  <cp:revision>2</cp:revision>
  <cp:lastPrinted>2019-05-30T23:27:00Z</cp:lastPrinted>
  <dcterms:created xsi:type="dcterms:W3CDTF">2024-11-06T09:54:00Z</dcterms:created>
  <dcterms:modified xsi:type="dcterms:W3CDTF">2024-11-06T09:54:00Z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