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560F4" w14:textId="77777777" w:rsidR="0065246B" w:rsidRDefault="009365CB">
      <w:pPr>
        <w:pStyle w:val="Titel-Headline"/>
      </w:pPr>
      <w:bookmarkStart w:id="0" w:name="_Hlk187219069"/>
      <w:bookmarkStart w:id="1" w:name="Untertitel"/>
      <w:bookmarkEnd w:id="0"/>
      <w:r>
        <w:t>Comunicato stampa</w:t>
      </w:r>
    </w:p>
    <w:p w14:paraId="58155066" w14:textId="77777777" w:rsidR="00CE71C0" w:rsidRPr="009000BC" w:rsidRDefault="00CE71C0" w:rsidP="00064547">
      <w:pPr>
        <w:pStyle w:val="Linie"/>
      </w:pPr>
      <w:r>
        <w:rPr>
          <w:noProof/>
        </w:rPr>
        <mc:AlternateContent>
          <mc:Choice Requires="wps">
            <w:drawing>
              <wp:inline distT="0" distB="0" distL="0" distR="0" wp14:anchorId="79023FCF" wp14:editId="6656D777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1DA2050D">
              <v:line id="Gerader Verbinder 11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weight=".5pt" from="0,0" to="388.35pt,0" w14:anchorId="41DF4A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>
                <v:stroke joinstyle="miter"/>
                <w10:anchorlock/>
              </v:line>
            </w:pict>
          </mc:Fallback>
        </mc:AlternateContent>
      </w:r>
    </w:p>
    <w:bookmarkEnd w:id="1"/>
    <w:p w14:paraId="44BA3824" w14:textId="5420C53A" w:rsidR="0065246B" w:rsidRPr="00224191" w:rsidRDefault="00F267C4">
      <w:pPr>
        <w:pStyle w:val="Dachzeile"/>
      </w:pPr>
      <w:r>
        <w:t xml:space="preserve">Importante ordine di </w:t>
      </w:r>
      <w:r w:rsidR="00AF5E46">
        <w:t xml:space="preserve">GigaCoater™ </w:t>
      </w:r>
      <w:r>
        <w:t>per Dürr</w:t>
      </w:r>
    </w:p>
    <w:p w14:paraId="370883D0" w14:textId="77777777" w:rsidR="0065246B" w:rsidRPr="00224191" w:rsidRDefault="009365CB">
      <w:pPr>
        <w:pStyle w:val="Titel-Subline"/>
      </w:pPr>
      <w:r>
        <w:t>Dürr fornisce otto linee per il rivestimento di elettrodi a FIB S.p.A. di Teverola, Italia</w:t>
      </w:r>
    </w:p>
    <w:p w14:paraId="6590F3D7" w14:textId="19BC6241" w:rsidR="00230B1C" w:rsidRDefault="00D0444C">
      <w:pPr>
        <w:pStyle w:val="Flietext"/>
        <w:rPr>
          <w:rStyle w:val="Fettung"/>
        </w:rPr>
      </w:pPr>
      <w:r w:rsidRPr="00415784">
        <w:rPr>
          <w:rStyle w:val="Fettung"/>
        </w:rPr>
        <w:t xml:space="preserve">Milano, </w:t>
      </w:r>
      <w:r w:rsidR="00415784" w:rsidRPr="00415784">
        <w:rPr>
          <w:rStyle w:val="Fettung"/>
        </w:rPr>
        <w:t>5 febbraio</w:t>
      </w:r>
      <w:r w:rsidR="009365CB" w:rsidRPr="00415784">
        <w:rPr>
          <w:rStyle w:val="Fettung"/>
        </w:rPr>
        <w:t xml:space="preserve"> 2025 – Dürr</w:t>
      </w:r>
      <w:r w:rsidR="009365CB">
        <w:rPr>
          <w:rStyle w:val="Fettung"/>
        </w:rPr>
        <w:t xml:space="preserve"> Systems AG ha ricevuto un importante ordine da parte del produttore italiano di batterie FIB S.p.A., </w:t>
      </w:r>
      <w:r w:rsidR="009365CB">
        <w:rPr>
          <w:b/>
        </w:rPr>
        <w:t>una società del gruppo Seri Industrial</w:t>
      </w:r>
      <w:r w:rsidR="009365CB">
        <w:rPr>
          <w:rStyle w:val="Fettung"/>
        </w:rPr>
        <w:t xml:space="preserve">. </w:t>
      </w:r>
      <w:r w:rsidR="00D84EA0">
        <w:rPr>
          <w:rStyle w:val="Fettung"/>
        </w:rPr>
        <w:t xml:space="preserve">La commessa </w:t>
      </w:r>
      <w:r w:rsidR="009365CB">
        <w:rPr>
          <w:rStyle w:val="Fettung"/>
        </w:rPr>
        <w:t>è stat</w:t>
      </w:r>
      <w:r w:rsidR="00D84EA0">
        <w:rPr>
          <w:rStyle w:val="Fettung"/>
        </w:rPr>
        <w:t>a</w:t>
      </w:r>
      <w:r w:rsidR="009365CB">
        <w:rPr>
          <w:rStyle w:val="Fettung"/>
        </w:rPr>
        <w:t xml:space="preserve"> aggiudicat</w:t>
      </w:r>
      <w:r w:rsidR="00D84EA0">
        <w:rPr>
          <w:rStyle w:val="Fettung"/>
        </w:rPr>
        <w:t>a</w:t>
      </w:r>
      <w:r w:rsidR="009365CB">
        <w:rPr>
          <w:rStyle w:val="Fettung"/>
        </w:rPr>
        <w:t xml:space="preserve"> a dicembre e</w:t>
      </w:r>
      <w:r w:rsidR="008E6D4F">
        <w:rPr>
          <w:rStyle w:val="Fettung"/>
        </w:rPr>
        <w:t>d</w:t>
      </w:r>
      <w:r w:rsidR="009365CB">
        <w:rPr>
          <w:rStyle w:val="Fettung"/>
        </w:rPr>
        <w:t xml:space="preserve"> include la fornitura di un sistema di rivestimento </w:t>
      </w:r>
      <w:r w:rsidR="00AF5E46">
        <w:rPr>
          <w:b/>
        </w:rPr>
        <w:t>simultaneo su due lati</w:t>
      </w:r>
      <w:r w:rsidR="00AF5E46">
        <w:rPr>
          <w:rStyle w:val="Fettung"/>
        </w:rPr>
        <w:t xml:space="preserve"> </w:t>
      </w:r>
      <w:r w:rsidR="009365CB">
        <w:rPr>
          <w:rStyle w:val="Fettung"/>
        </w:rPr>
        <w:t>comprendente quattro linee anodiche e quattro linee catodiche, oltre alle calandre, alle linee di taglio e</w:t>
      </w:r>
      <w:r w:rsidR="008E6D4F">
        <w:rPr>
          <w:rStyle w:val="Fettung"/>
        </w:rPr>
        <w:t>d</w:t>
      </w:r>
      <w:r w:rsidR="009365CB">
        <w:rPr>
          <w:rStyle w:val="Fettung"/>
        </w:rPr>
        <w:t xml:space="preserve"> ai sistemi di recupero dei solventi associati. </w:t>
      </w:r>
      <w:r w:rsidR="00230B1C" w:rsidRPr="00230B1C">
        <w:rPr>
          <w:rStyle w:val="Fettung"/>
        </w:rPr>
        <w:t xml:space="preserve">Il valore dell'ordine, in milioni di euro, si attesta sulla fascia alta </w:t>
      </w:r>
      <w:r w:rsidR="008E6D4F">
        <w:rPr>
          <w:rStyle w:val="Fettung"/>
        </w:rPr>
        <w:t>a</w:t>
      </w:r>
      <w:r w:rsidR="008E6D4F" w:rsidRPr="00230B1C">
        <w:rPr>
          <w:rStyle w:val="Fettung"/>
        </w:rPr>
        <w:t xml:space="preserve"> </w:t>
      </w:r>
      <w:r w:rsidR="00230B1C" w:rsidRPr="00230B1C">
        <w:rPr>
          <w:rStyle w:val="Fettung"/>
        </w:rPr>
        <w:t>due cifre.</w:t>
      </w:r>
    </w:p>
    <w:p w14:paraId="23BE70EA" w14:textId="77777777" w:rsidR="00230B1C" w:rsidRPr="00224191" w:rsidRDefault="00230B1C">
      <w:pPr>
        <w:pStyle w:val="Flietext"/>
        <w:rPr>
          <w:rStyle w:val="Fettung"/>
        </w:rPr>
      </w:pPr>
    </w:p>
    <w:p w14:paraId="43B98A76" w14:textId="41C49593" w:rsidR="00992CEA" w:rsidRDefault="00224191" w:rsidP="00681B58">
      <w:pPr>
        <w:pStyle w:val="Flietext"/>
      </w:pPr>
      <w:r>
        <w:t xml:space="preserve">L’ordine è il risultato di un’intensificazione strategica delle attività nella produzione di batterie che Dürr ha avviato nel 2018 con l’acquisizione dell’azienda statunitense Megtec/Universal. Grazie ai suoi sistemi di rivestimento, essiccazione e recupero dei solventi, Megtec ha fornito soluzioni per tre fasi chiave della produzione di batterie agli ioni di litio. Nel 2020 è stata avviata una partnership con il produttore giapponese di attrezzature per il rivestimento Techno Smart Corp. L’acquisizione di Ingecal nel 2023 ha </w:t>
      </w:r>
      <w:r w:rsidR="00FC14AC">
        <w:t xml:space="preserve">infine </w:t>
      </w:r>
      <w:r>
        <w:t>portato in azienda uno specialista della tecnologia di calandratura.</w:t>
      </w:r>
    </w:p>
    <w:p w14:paraId="1506FA19" w14:textId="77777777" w:rsidR="00224191" w:rsidRPr="00FB6342" w:rsidRDefault="00224191" w:rsidP="00681B58">
      <w:pPr>
        <w:pStyle w:val="Flietext"/>
      </w:pPr>
    </w:p>
    <w:p w14:paraId="40019B6C" w14:textId="50A80943" w:rsidR="0065246B" w:rsidRPr="00224191" w:rsidRDefault="00702DFD">
      <w:pPr>
        <w:pStyle w:val="Flietext"/>
      </w:pPr>
      <w:r>
        <w:t xml:space="preserve">A partire da gennaio 2025, il ramo d’azienda del rivestimento di Dürr opera nella nuova unità operativa globale Lithium-Ion Battery. Per la nuova </w:t>
      </w:r>
      <w:r w:rsidR="00FC14AC">
        <w:t xml:space="preserve">divisione, </w:t>
      </w:r>
      <w:r>
        <w:t xml:space="preserve">l’ordine di FIB costituisce un successo significativo, che rispecchia le decisioni strategiche prese negli ultimi anni. In un periodo di volatilità globale, FIB S.p.A., </w:t>
      </w:r>
      <w:r>
        <w:lastRenderedPageBreak/>
        <w:t>società del gruppo Seri Industrial</w:t>
      </w:r>
      <w:r w:rsidR="00FC14AC">
        <w:t>,</w:t>
      </w:r>
      <w:r>
        <w:t xml:space="preserve"> attiva nella produzione di batterie al litio-ferro-fosfato, sta investendo in un impianto di produzione di batterie competitivo e tecnologicamente avanzato in Europa, che utilizza una tecnologia innovativa e prevalentemente occidentale.</w:t>
      </w:r>
    </w:p>
    <w:p w14:paraId="18B44DD0" w14:textId="77777777" w:rsidR="00E60FC9" w:rsidRPr="00C30DFE" w:rsidRDefault="00E60FC9" w:rsidP="00F2449B">
      <w:pPr>
        <w:pStyle w:val="Flietext"/>
      </w:pPr>
    </w:p>
    <w:p w14:paraId="5819D44A" w14:textId="3A3640E8" w:rsidR="0065246B" w:rsidRPr="00224191" w:rsidRDefault="00224191">
      <w:pPr>
        <w:pStyle w:val="Flietext"/>
      </w:pPr>
      <w:r>
        <w:t>L’attrezzatura fornita da Dürr comprende l’unità di rivestimento in tandem, un sistema collaudato che riveste in sequenza una lamina su un lato e poi sull'altro. Tra le altre sezioni figurano la linea di alimentazione delle lamine, l'essiccatore, la calandra, la linea di taglio e</w:t>
      </w:r>
      <w:r w:rsidR="008E6D4F">
        <w:t>d</w:t>
      </w:r>
      <w:r>
        <w:t xml:space="preserve"> il recupero dei solventi per le aree degli anodi e dei catodi. La capacità dell'impianto a pieno carico, in base alla progettazione da parte di FIB della cella e della capacità, dovrebbe essere di 8 GWh/a.</w:t>
      </w:r>
    </w:p>
    <w:p w14:paraId="71F20FC5" w14:textId="77777777" w:rsidR="00457225" w:rsidRPr="00D84EA0" w:rsidRDefault="00457225" w:rsidP="00F2449B">
      <w:pPr>
        <w:pStyle w:val="Flietext"/>
      </w:pPr>
    </w:p>
    <w:p w14:paraId="22CC99BC" w14:textId="7503D686" w:rsidR="0065246B" w:rsidRPr="00224191" w:rsidRDefault="00224191" w:rsidP="00224191">
      <w:pPr>
        <w:pStyle w:val="Flietext"/>
      </w:pPr>
      <w:r>
        <w:t>Le tempistiche per la realizzazione del progetto in due fasi</w:t>
      </w:r>
      <w:r w:rsidR="00FC14AC">
        <w:t xml:space="preserve">, </w:t>
      </w:r>
      <w:r>
        <w:t>nei pressi di Napoli</w:t>
      </w:r>
      <w:r w:rsidR="00FC14AC">
        <w:t>,</w:t>
      </w:r>
      <w:r>
        <w:t xml:space="preserve"> sono strette: l'installazione dovrebbe iniziare nell'autunno del 2025 e la produzione nel corso del 2026. “Particolarmente degno di nota è il breve termine intercorso dal ricevimento dell'ordine all'inizio dell'installazione delle prime linee in soli 10 mesi: giusto il tempo per far asciugare l'inchiostro delle firme", afferma Bernhard Bruhn, Vice Presidente della Global Business Unit Lithium-Ion Battery di Dürr. </w:t>
      </w:r>
    </w:p>
    <w:p w14:paraId="1E32845C" w14:textId="0F033E1B" w:rsidR="000F4D9C" w:rsidRDefault="000F4D9C">
      <w:pPr>
        <w:tabs>
          <w:tab w:val="clear" w:pos="3572"/>
        </w:tabs>
        <w:spacing w:line="240" w:lineRule="auto"/>
      </w:pPr>
      <w:r>
        <w:br w:type="page"/>
      </w:r>
    </w:p>
    <w:p w14:paraId="6BB26092" w14:textId="4E27E7CC" w:rsidR="00B7654F" w:rsidRPr="00B7654F" w:rsidRDefault="00B7654F">
      <w:pPr>
        <w:tabs>
          <w:tab w:val="clear" w:pos="3572"/>
        </w:tabs>
        <w:spacing w:line="240" w:lineRule="auto"/>
        <w:rPr>
          <w:b/>
          <w:bCs/>
        </w:rPr>
      </w:pPr>
      <w:r>
        <w:rPr>
          <w:b/>
        </w:rPr>
        <w:lastRenderedPageBreak/>
        <w:t>Immagini</w:t>
      </w:r>
    </w:p>
    <w:p w14:paraId="0DA7E177" w14:textId="367697CF" w:rsidR="00B7654F" w:rsidRPr="00B7654F" w:rsidRDefault="00B7654F">
      <w:pPr>
        <w:tabs>
          <w:tab w:val="clear" w:pos="3572"/>
        </w:tabs>
        <w:spacing w:line="240" w:lineRule="auto"/>
      </w:pPr>
      <w:r>
        <w:rPr>
          <w:rFonts w:ascii="Arial" w:hAnsi="Arial"/>
        </w:rPr>
        <w:t xml:space="preserve">Le immagini che seguono sono disponibili per il download </w:t>
      </w:r>
      <w:hyperlink r:id="rId11" w:history="1">
        <w:r>
          <w:rPr>
            <w:rStyle w:val="Hyperlink"/>
            <w:rFonts w:ascii="Arial" w:hAnsi="Arial"/>
          </w:rPr>
          <w:t>qui</w:t>
        </w:r>
      </w:hyperlink>
      <w:r>
        <w:rPr>
          <w:rFonts w:ascii="Arial" w:hAnsi="Arial"/>
        </w:rPr>
        <w:t>.</w:t>
      </w:r>
    </w:p>
    <w:p w14:paraId="0D975DA5" w14:textId="59DBEE4B" w:rsidR="00924642" w:rsidRPr="00D84EA0" w:rsidRDefault="00924642">
      <w:pPr>
        <w:tabs>
          <w:tab w:val="clear" w:pos="3572"/>
        </w:tabs>
        <w:spacing w:line="240" w:lineRule="auto"/>
      </w:pPr>
    </w:p>
    <w:p w14:paraId="7C158749" w14:textId="31DA12F6" w:rsidR="00EB2996" w:rsidRPr="00224191" w:rsidRDefault="00C30DFE" w:rsidP="00006333">
      <w:pPr>
        <w:pStyle w:val="Flietext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61630E0" wp14:editId="6A69C3D0">
            <wp:extent cx="4914900" cy="2762250"/>
            <wp:effectExtent l="0" t="0" r="0" b="0"/>
            <wp:docPr id="490019421" name="Grafik 1" descr="Ein Bild, das Entwurf, Pi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019421" name="Grafik 1" descr="Ein Bild, das Entwurf, Pi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04B1A" w14:textId="429FE7E8" w:rsidR="0065246B" w:rsidRPr="00CE21B3" w:rsidRDefault="00CE21B3">
      <w:pPr>
        <w:pStyle w:val="Abbildung"/>
      </w:pPr>
      <w:r>
        <w:rPr>
          <w:rStyle w:val="Fettung"/>
        </w:rPr>
        <w:t>Immagine 1</w:t>
      </w:r>
      <w:r>
        <w:t>: Nell'unità di rivestimento in tandem, un lato della lamina viene rivestito dopo l'altro.</w:t>
      </w:r>
    </w:p>
    <w:p w14:paraId="7D81B374" w14:textId="77777777" w:rsidR="00B7654F" w:rsidRPr="00D84EA0" w:rsidRDefault="00B7654F" w:rsidP="00B7654F">
      <w:pPr>
        <w:pStyle w:val="Flietext"/>
      </w:pPr>
    </w:p>
    <w:p w14:paraId="3C432339" w14:textId="026717DB" w:rsidR="00840378" w:rsidRPr="00CE21B3" w:rsidRDefault="00EE6ED3" w:rsidP="00840378">
      <w:pPr>
        <w:pStyle w:val="Flietext"/>
        <w:rPr>
          <w:lang w:val="en-GB"/>
        </w:rPr>
      </w:pPr>
      <w:r>
        <w:rPr>
          <w:noProof/>
          <w:lang w:val="pt-BR"/>
        </w:rPr>
        <w:drawing>
          <wp:inline distT="0" distB="0" distL="0" distR="0" wp14:anchorId="480AD7B8" wp14:editId="081E8E06">
            <wp:extent cx="4928235" cy="3285490"/>
            <wp:effectExtent l="0" t="0" r="5715" b="0"/>
            <wp:docPr id="1809406525" name="Grafik 2" descr="Ein Bild, das Maschine, Bautechnik, medizinische Ausrüstung, Fabr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406525" name="Grafik 2" descr="Ein Bild, das Maschine, Bautechnik, medizinische Ausrüstung, Fabrik enthält.&#10;&#10;Automatisch generierte Beschreibung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328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62902" w14:textId="71FAE19E" w:rsidR="00840378" w:rsidRPr="00CE21B3" w:rsidRDefault="00CE21B3" w:rsidP="00840378">
      <w:pPr>
        <w:pStyle w:val="Abbildung"/>
      </w:pPr>
      <w:r>
        <w:rPr>
          <w:b/>
        </w:rPr>
        <w:lastRenderedPageBreak/>
        <w:t>Immagine 2</w:t>
      </w:r>
      <w:r>
        <w:t xml:space="preserve">: Il dosaggio e l'applicazione precisi sono essenziali per un rivestimento di qualità elevata dell'elettrodo (immagine di esempio). </w:t>
      </w:r>
    </w:p>
    <w:p w14:paraId="577DD4D9" w14:textId="2003BBA9" w:rsidR="00476746" w:rsidRPr="00CE21B3" w:rsidRDefault="009154DB" w:rsidP="00476746">
      <w:pPr>
        <w:pStyle w:val="Flietext"/>
        <w:rPr>
          <w:lang w:val="en-GB"/>
        </w:rPr>
      </w:pPr>
      <w:r>
        <w:rPr>
          <w:noProof/>
        </w:rPr>
        <w:drawing>
          <wp:inline distT="0" distB="0" distL="0" distR="0" wp14:anchorId="4A430501" wp14:editId="2E5D6A56">
            <wp:extent cx="4928235" cy="2772410"/>
            <wp:effectExtent l="0" t="0" r="0" b="0"/>
            <wp:docPr id="299906770" name="Grafik 2" descr="Ein Bild, das Maschine, Spiel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906770" name="Grafik 2" descr="Ein Bild, das Maschine, Spielzeu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235" cy="277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972A7" w14:textId="36EE1237" w:rsidR="004F65B3" w:rsidRDefault="00CE21B3" w:rsidP="009E43F8">
      <w:pPr>
        <w:pStyle w:val="Abbildung"/>
      </w:pPr>
      <w:r>
        <w:rPr>
          <w:rStyle w:val="Fettung"/>
        </w:rPr>
        <w:t>Immagine 3</w:t>
      </w:r>
      <w:r>
        <w:t>: La fornitura per FIB S.p.A. comprende anche la calandratura (immagine di esempio).</w:t>
      </w:r>
    </w:p>
    <w:p w14:paraId="4D0D3F49" w14:textId="77777777" w:rsidR="009154DB" w:rsidRDefault="009154DB" w:rsidP="009154DB">
      <w:pPr>
        <w:pStyle w:val="Flietext"/>
      </w:pPr>
    </w:p>
    <w:p w14:paraId="23B17A49" w14:textId="77777777" w:rsidR="009154DB" w:rsidRDefault="009154DB" w:rsidP="009154DB">
      <w:pPr>
        <w:pStyle w:val="Flietext"/>
      </w:pPr>
    </w:p>
    <w:p w14:paraId="56CCCA5C" w14:textId="77777777" w:rsidR="008C2E59" w:rsidRPr="007C179D" w:rsidRDefault="008C2E59" w:rsidP="008C2E5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b/>
          <w:bCs/>
          <w:sz w:val="18"/>
          <w:szCs w:val="18"/>
        </w:rPr>
      </w:pPr>
      <w:r w:rsidRPr="007C179D">
        <w:rPr>
          <w:rStyle w:val="normaltextrun"/>
          <w:rFonts w:asciiTheme="minorHAnsi" w:hAnsiTheme="minorHAnsi" w:cstheme="minorHAnsi"/>
          <w:b/>
          <w:bCs/>
          <w:sz w:val="18"/>
          <w:szCs w:val="18"/>
        </w:rPr>
        <w:t>Informazioni su Dürr</w:t>
      </w:r>
      <w:r w:rsidRPr="007C179D">
        <w:rPr>
          <w:rStyle w:val="eop"/>
          <w:rFonts w:asciiTheme="minorHAnsi" w:hAnsiTheme="minorHAnsi" w:cstheme="minorHAnsi"/>
          <w:sz w:val="18"/>
          <w:szCs w:val="18"/>
        </w:rPr>
        <w:t> </w:t>
      </w:r>
    </w:p>
    <w:p w14:paraId="097BFE12" w14:textId="77777777" w:rsidR="008C2E59" w:rsidRPr="007C179D" w:rsidRDefault="008C2E59" w:rsidP="008C2E59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</w:p>
    <w:p w14:paraId="74CEB96D" w14:textId="77777777" w:rsidR="008C2E59" w:rsidRDefault="008C2E59" w:rsidP="008C2E5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18"/>
          <w:szCs w:val="18"/>
        </w:rPr>
      </w:pPr>
      <w:r w:rsidRPr="007C179D">
        <w:rPr>
          <w:rStyle w:val="normaltextrun"/>
          <w:rFonts w:asciiTheme="minorHAnsi" w:hAnsiTheme="minorHAnsi" w:cstheme="minorHAnsi"/>
          <w:sz w:val="18"/>
          <w:szCs w:val="18"/>
        </w:rPr>
        <w:t>In Italia il Gruppo Dürr è direttamente rappresentato da molti decenni ed attualmente impiega circa 260 dipendenti. Le aziende italiane rappresentano l'intera gamma di prodotti del gruppo: Olpidürr S.p.A. (Novegro di Segrate, Milano) opera nei settori: impianti di verniciatura, sistemi di trattamento aria e tecnologie di efficienza energetica. Verind S.p.A. (Rodano- Milano) è specializzata negli impianti di applicazione di prodotti vernicianti e sigillanti per la finitura e il rivestimento superficiale. Inoltre, sviluppa sistemi di Trattamento Acque (WWT), sistemi di ultrafiltrazione ed impianti di osmosi. Gli impianti dell’area montaggio e i sistemi di trasporto sono invece di competenza di CPM S.p.A. (Beinasco, Torino). Schenck Italia S.r.I. (Paderno Dugnano, Milano) è responsabile della tecnologia del bilanciamento. Il Gruppo HOMAG realizza macchinari ed impianti per l'industria del legno ed è rappresentato dalla HOMAG Italia con sede a Giussano (Milano) per le attività di vendita e i servizi di assistenza.</w:t>
      </w:r>
    </w:p>
    <w:p w14:paraId="39AC6FFA" w14:textId="77777777" w:rsidR="008C2E59" w:rsidRDefault="008C2E59" w:rsidP="008C2E59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hAnsiTheme="minorHAnsi" w:cstheme="minorHAnsi"/>
          <w:sz w:val="18"/>
          <w:szCs w:val="18"/>
        </w:rPr>
      </w:pPr>
    </w:p>
    <w:p w14:paraId="27509A85" w14:textId="77777777" w:rsidR="008C2E59" w:rsidRPr="003E6DB0" w:rsidRDefault="008C2E59" w:rsidP="008C2E59">
      <w:pPr>
        <w:spacing w:line="240" w:lineRule="auto"/>
        <w:rPr>
          <w:rFonts w:ascii="Arial" w:hAnsi="Arial" w:cs="Arial"/>
          <w:sz w:val="18"/>
          <w:szCs w:val="18"/>
          <w:lang w:eastAsia="ja-JP"/>
        </w:rPr>
      </w:pPr>
      <w:r w:rsidRPr="003E6DB0">
        <w:rPr>
          <w:rFonts w:ascii="Arial" w:hAnsi="Arial" w:cs="Arial"/>
          <w:sz w:val="18"/>
          <w:szCs w:val="18"/>
        </w:rPr>
        <w:t xml:space="preserve">Il gruppo Dürr è una delle aziende leader a livello mondiale nell’ingegneria meccanica ed impiantistica con particolare e comprovata competenza nei settori tecnologici dell’automazione industriale, della digitalizzazione / Industria 4.0 e dell’efficienza energetica. I suoi prodotti, sistemi e servizi consentono processi di produzione altamente efficienti e sostenibili principalmente nell'industria automobilistica, nell’industria di produzione e lavorazione di mobili e case in legno, ma anche in settori come l'industria chimica, farmaceutica, dei dispositivi medici, ingegneria elettrica e nella produzione di batterie. </w:t>
      </w:r>
      <w:r w:rsidRPr="003E6DB0">
        <w:rPr>
          <w:rFonts w:ascii="Arial" w:hAnsi="Arial" w:cs="Arial"/>
          <w:sz w:val="18"/>
          <w:szCs w:val="18"/>
          <w:lang w:eastAsia="ja-JP"/>
        </w:rPr>
        <w:t xml:space="preserve">Nel 2023 ha raggiunto un fatturato di € 4,6 miliardi. Il Gruppo Dürr conta oltre 20.000 dipendenti e 141 sedi commerciali in 33 paesi. A partire dal 1° gennaio 2025 le precedenti divisioni Paint and Final Assembly Systems e Application Technology </w:t>
      </w:r>
      <w:r w:rsidRPr="003E6DB0">
        <w:rPr>
          <w:rFonts w:ascii="Arial" w:hAnsi="Arial" w:cs="Arial"/>
          <w:sz w:val="18"/>
          <w:szCs w:val="18"/>
          <w:lang w:eastAsia="ja-JP"/>
        </w:rPr>
        <w:lastRenderedPageBreak/>
        <w:t xml:space="preserve">sono state fuse per formare la nuova divisione Automotive. Dalla data sopra citata il gruppo Dürr opera quindi sul mercato con quattro divisioni: </w:t>
      </w:r>
    </w:p>
    <w:p w14:paraId="5A44ABD8" w14:textId="77777777" w:rsidR="008C2E59" w:rsidRPr="003E6DB0" w:rsidRDefault="008C2E59" w:rsidP="008C2E59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40" w:lineRule="auto"/>
        <w:rPr>
          <w:rFonts w:ascii="Arial" w:hAnsi="Arial" w:cs="Arial"/>
          <w:sz w:val="18"/>
          <w:szCs w:val="18"/>
        </w:rPr>
      </w:pPr>
      <w:r w:rsidRPr="003E6DB0">
        <w:rPr>
          <w:rFonts w:ascii="Arial" w:hAnsi="Arial" w:cs="Arial"/>
          <w:b/>
          <w:bCs/>
          <w:sz w:val="18"/>
          <w:szCs w:val="18"/>
        </w:rPr>
        <w:t>Automotive:</w:t>
      </w:r>
      <w:r w:rsidRPr="003E6DB0">
        <w:rPr>
          <w:rFonts w:ascii="Arial" w:hAnsi="Arial" w:cs="Arial"/>
          <w:sz w:val="18"/>
          <w:szCs w:val="18"/>
        </w:rPr>
        <w:t xml:space="preserve"> tecnologie di verniciatura, assemblaggio finale, collaudo e tecnologie di riempimento </w:t>
      </w:r>
    </w:p>
    <w:p w14:paraId="17815AE8" w14:textId="77777777" w:rsidR="008C2E59" w:rsidRPr="003E6DB0" w:rsidRDefault="008C2E59" w:rsidP="008C2E59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textAlignment w:val="baseline"/>
        <w:rPr>
          <w:rFonts w:ascii="Arial" w:hAnsi="Arial" w:cs="Arial"/>
          <w:sz w:val="18"/>
          <w:szCs w:val="18"/>
        </w:rPr>
      </w:pPr>
      <w:r w:rsidRPr="003E6DB0">
        <w:rPr>
          <w:rStyle w:val="normaltextrun"/>
          <w:rFonts w:ascii="Arial" w:hAnsi="Arial" w:cs="Arial"/>
          <w:bCs/>
          <w:sz w:val="18"/>
          <w:szCs w:val="18"/>
        </w:rPr>
        <w:t>Industrial Automation:</w:t>
      </w:r>
      <w:r w:rsidRPr="003E6DB0">
        <w:rPr>
          <w:rStyle w:val="normaltextrun"/>
          <w:rFonts w:ascii="Arial" w:hAnsi="Arial" w:cs="Arial"/>
          <w:sz w:val="18"/>
          <w:szCs w:val="18"/>
        </w:rPr>
        <w:t xml:space="preserve"> sistemi automatizzati di assemblaggio e test per componenti automobilistici, dispositivi medici e beni di consumo nonché tecnologia di bilanciamento e sistemi di rivestimento per elettrodi batterie</w:t>
      </w:r>
    </w:p>
    <w:p w14:paraId="58893D2A" w14:textId="77777777" w:rsidR="008C2E59" w:rsidRPr="003E6DB0" w:rsidRDefault="008C2E59" w:rsidP="008C2E59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40" w:lineRule="auto"/>
        <w:rPr>
          <w:rFonts w:ascii="Arial" w:eastAsia="MS Mincho" w:hAnsi="Arial" w:cs="Arial"/>
          <w:b/>
          <w:sz w:val="18"/>
          <w:szCs w:val="18"/>
          <w:lang w:eastAsia="ja-JP"/>
        </w:rPr>
      </w:pPr>
      <w:r w:rsidRPr="003E6DB0">
        <w:rPr>
          <w:rFonts w:ascii="Arial" w:hAnsi="Arial" w:cs="Arial"/>
          <w:b/>
          <w:bCs/>
          <w:sz w:val="18"/>
          <w:szCs w:val="18"/>
        </w:rPr>
        <w:t>Woodworking:</w:t>
      </w:r>
      <w:r w:rsidRPr="003E6DB0">
        <w:rPr>
          <w:rFonts w:ascii="Arial" w:hAnsi="Arial" w:cs="Arial"/>
          <w:sz w:val="18"/>
          <w:szCs w:val="18"/>
        </w:rPr>
        <w:t xml:space="preserve"> macchine ed attrezzature per l‘industria della lavorazione del legno</w:t>
      </w:r>
    </w:p>
    <w:p w14:paraId="23FC47A8" w14:textId="77777777" w:rsidR="008C2E59" w:rsidRPr="003E6DB0" w:rsidRDefault="008C2E59" w:rsidP="008C2E59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textAlignment w:val="baseline"/>
        <w:rPr>
          <w:rFonts w:ascii="Arial" w:hAnsi="Arial" w:cs="Arial"/>
          <w:sz w:val="18"/>
          <w:szCs w:val="18"/>
        </w:rPr>
      </w:pPr>
      <w:r w:rsidRPr="00D5585D">
        <w:rPr>
          <w:rStyle w:val="normaltextrun"/>
          <w:rFonts w:ascii="Arial" w:hAnsi="Arial" w:cs="Arial"/>
          <w:bCs/>
          <w:sz w:val="18"/>
          <w:szCs w:val="18"/>
        </w:rPr>
        <w:t>Clean Technology Systems Environmental</w:t>
      </w:r>
      <w:r w:rsidRPr="003E6DB0">
        <w:rPr>
          <w:rFonts w:ascii="Arial" w:hAnsi="Arial" w:cs="Arial"/>
          <w:b/>
          <w:bCs/>
          <w:sz w:val="18"/>
          <w:szCs w:val="18"/>
        </w:rPr>
        <w:t>:</w:t>
      </w:r>
      <w:r w:rsidRPr="003E6DB0">
        <w:rPr>
          <w:rFonts w:ascii="Arial" w:hAnsi="Arial" w:cs="Arial"/>
          <w:sz w:val="18"/>
          <w:szCs w:val="18"/>
        </w:rPr>
        <w:t xml:space="preserve"> sistemi di controllo dell’inquinamento atmosferico e per l’abbattimento del rumore</w:t>
      </w:r>
    </w:p>
    <w:p w14:paraId="2055B1E1" w14:textId="77777777" w:rsidR="008C2E59" w:rsidRPr="007C179D" w:rsidRDefault="008C2E59" w:rsidP="008C2E59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Theme="minorHAnsi" w:hAnsiTheme="minorHAnsi" w:cstheme="minorHAnsi"/>
          <w:sz w:val="18"/>
          <w:szCs w:val="18"/>
        </w:rPr>
      </w:pPr>
      <w:r w:rsidRPr="007C179D">
        <w:rPr>
          <w:rStyle w:val="eop"/>
          <w:rFonts w:asciiTheme="minorHAnsi" w:hAnsiTheme="minorHAnsi" w:cstheme="minorHAnsi"/>
          <w:sz w:val="18"/>
          <w:szCs w:val="18"/>
        </w:rPr>
        <w:t> </w:t>
      </w:r>
    </w:p>
    <w:p w14:paraId="1295C0E9" w14:textId="77777777" w:rsidR="008C2E59" w:rsidRPr="007C179D" w:rsidRDefault="008C2E59" w:rsidP="008C2E59">
      <w:pPr>
        <w:jc w:val="both"/>
        <w:rPr>
          <w:rFonts w:cstheme="minorHAnsi"/>
          <w:sz w:val="18"/>
          <w:szCs w:val="18"/>
        </w:rPr>
      </w:pPr>
    </w:p>
    <w:p w14:paraId="161658A7" w14:textId="77777777" w:rsidR="008C2E59" w:rsidRDefault="008C2E59" w:rsidP="008C2E5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</w:rPr>
      </w:pPr>
    </w:p>
    <w:p w14:paraId="7253C65F" w14:textId="77777777" w:rsidR="008C2E59" w:rsidRDefault="008C2E59" w:rsidP="008C2E59">
      <w:pPr>
        <w:pStyle w:val="paragraph"/>
        <w:spacing w:before="0" w:beforeAutospacing="0" w:after="0" w:afterAutospacing="0"/>
        <w:ind w:right="15"/>
        <w:textAlignment w:val="baseline"/>
        <w:rPr>
          <w:rFonts w:asciiTheme="minorHAnsi" w:hAnsiTheme="minorHAnsi" w:cstheme="minorHAnsi"/>
          <w:color w:val="000000"/>
        </w:rPr>
      </w:pPr>
    </w:p>
    <w:p w14:paraId="12EE2433" w14:textId="77777777" w:rsidR="008C2E59" w:rsidRPr="00CB12A7" w:rsidRDefault="008C2E59" w:rsidP="008C2E59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CB12A7">
        <w:rPr>
          <w:rStyle w:val="normaltextrun"/>
          <w:rFonts w:asciiTheme="minorHAnsi" w:hAnsiTheme="minorHAnsi" w:cstheme="minorHAnsi"/>
          <w:b/>
          <w:bCs/>
        </w:rPr>
        <w:t>Contatti</w:t>
      </w:r>
    </w:p>
    <w:p w14:paraId="54EF6B67" w14:textId="77777777" w:rsidR="008C2E59" w:rsidRPr="00CB12A7" w:rsidRDefault="008C2E59" w:rsidP="008C2E59">
      <w:pPr>
        <w:pStyle w:val="paragraph"/>
        <w:spacing w:before="0" w:beforeAutospacing="0" w:after="0" w:afterAutospacing="0"/>
        <w:ind w:right="15"/>
        <w:textAlignment w:val="baseline"/>
        <w:rPr>
          <w:rFonts w:asciiTheme="minorHAnsi" w:eastAsia="Calibri" w:hAnsiTheme="minorHAnsi" w:cstheme="minorHAnsi"/>
          <w:color w:val="0000EE"/>
          <w:u w:val="single"/>
          <w:lang w:eastAsia="en-US"/>
        </w:rPr>
      </w:pPr>
      <w:r w:rsidRPr="00CB12A7">
        <w:rPr>
          <w:rFonts w:asciiTheme="minorHAnsi" w:eastAsia="Calibri" w:hAnsiTheme="minorHAnsi" w:cstheme="minorHAnsi"/>
          <w:color w:val="000000"/>
          <w:lang w:eastAsia="en-US"/>
        </w:rPr>
        <w:t>Gabriele De Rossi</w:t>
      </w:r>
      <w:r w:rsidRPr="00CB12A7">
        <w:rPr>
          <w:rFonts w:asciiTheme="minorHAnsi" w:eastAsia="Calibri" w:hAnsiTheme="minorHAnsi" w:cstheme="minorHAnsi"/>
          <w:color w:val="000000"/>
          <w:lang w:eastAsia="en-US"/>
        </w:rPr>
        <w:br/>
        <w:t>Verind S.p.A.</w:t>
      </w:r>
      <w:r w:rsidRPr="00CB12A7">
        <w:rPr>
          <w:rFonts w:asciiTheme="minorHAnsi" w:eastAsia="Calibri" w:hAnsiTheme="minorHAnsi" w:cstheme="minorHAnsi"/>
          <w:color w:val="000000"/>
          <w:lang w:eastAsia="en-US"/>
        </w:rPr>
        <w:br/>
        <w:t>Application Technology</w:t>
      </w:r>
      <w:r w:rsidRPr="00CB12A7">
        <w:rPr>
          <w:rFonts w:asciiTheme="minorHAnsi" w:eastAsia="Calibri" w:hAnsiTheme="minorHAnsi" w:cstheme="minorHAnsi"/>
          <w:color w:val="000000"/>
          <w:lang w:eastAsia="en-US"/>
        </w:rPr>
        <w:br/>
        <w:t>APT Auto - Service</w:t>
      </w:r>
      <w:r w:rsidRPr="00CB12A7">
        <w:rPr>
          <w:rFonts w:asciiTheme="minorHAnsi" w:eastAsia="Calibri" w:hAnsiTheme="minorHAnsi" w:cstheme="minorHAnsi"/>
          <w:color w:val="000000"/>
          <w:lang w:eastAsia="en-US"/>
        </w:rPr>
        <w:br/>
        <w:t>Phone +39 02 95951726</w:t>
      </w:r>
      <w:r w:rsidRPr="00CB12A7">
        <w:rPr>
          <w:rFonts w:asciiTheme="minorHAnsi" w:eastAsia="Calibri" w:hAnsiTheme="minorHAnsi" w:cstheme="minorHAnsi"/>
          <w:color w:val="000000"/>
          <w:lang w:eastAsia="en-US"/>
        </w:rPr>
        <w:br/>
        <w:t xml:space="preserve">E-Mail </w:t>
      </w:r>
      <w:hyperlink r:id="rId15" w:tooltip="Click to send email to De Rossi, Gabriele" w:history="1">
        <w:r w:rsidRPr="00CB12A7">
          <w:rPr>
            <w:rFonts w:asciiTheme="minorHAnsi" w:eastAsia="Calibri" w:hAnsiTheme="minorHAnsi" w:cstheme="minorHAnsi"/>
            <w:color w:val="0000EE"/>
            <w:u w:val="single"/>
            <w:lang w:eastAsia="en-US"/>
          </w:rPr>
          <w:t>Gabriele.DeRossi@verind.it</w:t>
        </w:r>
      </w:hyperlink>
    </w:p>
    <w:p w14:paraId="7FF83511" w14:textId="77777777" w:rsidR="008C2E59" w:rsidRPr="00CB12A7" w:rsidRDefault="008C2E59" w:rsidP="008C2E59">
      <w:pPr>
        <w:pStyle w:val="paragraph"/>
        <w:spacing w:before="0" w:beforeAutospacing="0" w:after="0" w:afterAutospacing="0"/>
        <w:ind w:right="15"/>
        <w:textAlignment w:val="baseline"/>
        <w:rPr>
          <w:rFonts w:asciiTheme="minorHAnsi" w:hAnsiTheme="minorHAnsi" w:cstheme="minorHAnsi"/>
          <w:color w:val="000000"/>
        </w:rPr>
      </w:pPr>
      <w:r w:rsidRPr="00CB12A7">
        <w:rPr>
          <w:rFonts w:asciiTheme="minorHAnsi" w:hAnsiTheme="minorHAnsi" w:cstheme="minorHAnsi"/>
          <w:color w:val="000000"/>
        </w:rPr>
        <w:t xml:space="preserve">Internet </w:t>
      </w:r>
      <w:hyperlink r:id="rId16" w:history="1">
        <w:r w:rsidRPr="00CB12A7">
          <w:rPr>
            <w:rStyle w:val="Hyperlink"/>
            <w:rFonts w:asciiTheme="minorHAnsi" w:hAnsiTheme="minorHAnsi" w:cstheme="minorHAnsi"/>
            <w:color w:val="0000EE"/>
          </w:rPr>
          <w:t>www.verind.it</w:t>
        </w:r>
      </w:hyperlink>
    </w:p>
    <w:p w14:paraId="7018C788" w14:textId="77777777" w:rsidR="008C2E59" w:rsidRPr="00CB12A7" w:rsidRDefault="008C2E59" w:rsidP="008C2E59">
      <w:pPr>
        <w:pStyle w:val="paragraph"/>
        <w:spacing w:before="0" w:beforeAutospacing="0" w:after="0" w:afterAutospacing="0"/>
        <w:ind w:right="15"/>
        <w:textAlignment w:val="baseline"/>
        <w:rPr>
          <w:rFonts w:asciiTheme="minorHAnsi" w:hAnsiTheme="minorHAnsi" w:cstheme="minorHAnsi"/>
          <w:color w:val="000000"/>
        </w:rPr>
      </w:pPr>
    </w:p>
    <w:p w14:paraId="01AB9E14" w14:textId="77777777" w:rsidR="008C2E59" w:rsidRPr="00CB12A7" w:rsidRDefault="008C2E59" w:rsidP="008C2E59">
      <w:pPr>
        <w:pStyle w:val="paragraph"/>
        <w:spacing w:before="0" w:beforeAutospacing="0" w:after="0" w:afterAutospacing="0"/>
        <w:ind w:right="15"/>
        <w:textAlignment w:val="baseline"/>
        <w:rPr>
          <w:rFonts w:asciiTheme="minorHAnsi" w:hAnsiTheme="minorHAnsi" w:cstheme="minorHAnsi"/>
          <w:color w:val="000000"/>
        </w:rPr>
      </w:pPr>
    </w:p>
    <w:p w14:paraId="2FDC0782" w14:textId="77777777" w:rsidR="008C2E59" w:rsidRPr="007C179D" w:rsidRDefault="008C2E59" w:rsidP="008C2E59">
      <w:pPr>
        <w:pStyle w:val="paragraph"/>
        <w:spacing w:before="0" w:beforeAutospacing="0" w:after="0" w:afterAutospacing="0"/>
        <w:ind w:right="15"/>
        <w:textAlignment w:val="baseline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9322B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</w:r>
      <w:r w:rsidRPr="007C179D">
        <w:rPr>
          <w:rStyle w:val="normaltextrun"/>
          <w:rFonts w:ascii="Arial" w:hAnsi="Arial" w:cs="Arial"/>
          <w:sz w:val="22"/>
          <w:szCs w:val="22"/>
          <w:u w:val="single"/>
        </w:rPr>
        <w:t>Ufficio Stampa:</w:t>
      </w:r>
      <w:r w:rsidRPr="007C179D">
        <w:rPr>
          <w:rStyle w:val="eop"/>
          <w:rFonts w:ascii="Arial" w:hAnsi="Arial" w:cs="Arial"/>
          <w:sz w:val="22"/>
          <w:szCs w:val="22"/>
        </w:rPr>
        <w:t> </w:t>
      </w:r>
    </w:p>
    <w:p w14:paraId="2718E072" w14:textId="77777777" w:rsidR="008C2E59" w:rsidRPr="007C179D" w:rsidRDefault="008C2E59" w:rsidP="008C2E59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7C179D">
        <w:rPr>
          <w:rStyle w:val="normaltextrun"/>
          <w:rFonts w:ascii="Arial" w:hAnsi="Arial" w:cs="Arial"/>
          <w:sz w:val="22"/>
          <w:szCs w:val="22"/>
        </w:rPr>
        <w:t>Soluzione Group Srl</w:t>
      </w:r>
      <w:r w:rsidRPr="007C179D">
        <w:rPr>
          <w:rStyle w:val="eop"/>
          <w:rFonts w:ascii="Arial" w:hAnsi="Arial" w:cs="Arial"/>
          <w:sz w:val="22"/>
          <w:szCs w:val="22"/>
        </w:rPr>
        <w:t> </w:t>
      </w:r>
    </w:p>
    <w:p w14:paraId="00673435" w14:textId="77777777" w:rsidR="008C2E59" w:rsidRPr="007C179D" w:rsidRDefault="008C2E59" w:rsidP="008C2E59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7C179D">
        <w:rPr>
          <w:rStyle w:val="normaltextrun"/>
          <w:rFonts w:ascii="Arial" w:hAnsi="Arial" w:cs="Arial"/>
          <w:sz w:val="22"/>
          <w:szCs w:val="22"/>
        </w:rPr>
        <w:t>Michela Bracchi</w:t>
      </w:r>
      <w:r w:rsidRPr="007C179D">
        <w:rPr>
          <w:rStyle w:val="eop"/>
          <w:rFonts w:ascii="Arial" w:hAnsi="Arial" w:cs="Arial"/>
          <w:sz w:val="22"/>
          <w:szCs w:val="22"/>
        </w:rPr>
        <w:t> </w:t>
      </w:r>
    </w:p>
    <w:p w14:paraId="124A90FA" w14:textId="77777777" w:rsidR="008C2E59" w:rsidRPr="007C179D" w:rsidRDefault="008C2E59" w:rsidP="008C2E59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7C179D">
        <w:rPr>
          <w:rStyle w:val="normaltextrun"/>
          <w:rFonts w:ascii="Arial" w:hAnsi="Arial" w:cs="Arial"/>
          <w:sz w:val="22"/>
          <w:szCs w:val="22"/>
        </w:rPr>
        <w:t>Tel. 030 35 39 159</w:t>
      </w:r>
      <w:r w:rsidRPr="007C179D">
        <w:rPr>
          <w:rStyle w:val="eop"/>
          <w:rFonts w:ascii="Arial" w:hAnsi="Arial" w:cs="Arial"/>
          <w:sz w:val="22"/>
          <w:szCs w:val="22"/>
        </w:rPr>
        <w:t> </w:t>
      </w:r>
    </w:p>
    <w:p w14:paraId="51A87161" w14:textId="77777777" w:rsidR="008C2E59" w:rsidRPr="007C179D" w:rsidRDefault="008C2E59" w:rsidP="008C2E59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Style w:val="Fettung"/>
          <w:rFonts w:ascii="Arial" w:hAnsi="Arial" w:cs="Arial"/>
          <w:sz w:val="22"/>
          <w:szCs w:val="22"/>
        </w:rPr>
      </w:pPr>
      <w:r w:rsidRPr="007C179D">
        <w:rPr>
          <w:rStyle w:val="normaltextrun"/>
          <w:rFonts w:ascii="Arial" w:hAnsi="Arial" w:cs="Arial"/>
          <w:sz w:val="22"/>
          <w:szCs w:val="22"/>
        </w:rPr>
        <w:t xml:space="preserve">E-mail: </w:t>
      </w:r>
      <w:hyperlink r:id="rId17" w:history="1">
        <w:r w:rsidRPr="007C179D">
          <w:rPr>
            <w:rStyle w:val="normaltextrun"/>
            <w:rFonts w:ascii="Arial" w:hAnsi="Arial" w:cs="Arial"/>
            <w:sz w:val="22"/>
            <w:szCs w:val="22"/>
          </w:rPr>
          <w:t>bracchi@soluzionegroup.com</w:t>
        </w:r>
      </w:hyperlink>
    </w:p>
    <w:p w14:paraId="4612850A" w14:textId="77777777" w:rsidR="008C2E59" w:rsidRDefault="008C2E59" w:rsidP="008C2E59">
      <w:pPr>
        <w:pStyle w:val="Abbildung"/>
        <w:rPr>
          <w:rStyle w:val="normaltextrun"/>
          <w:rFonts w:ascii="Arial" w:eastAsia="Calibri" w:hAnsi="Arial" w:cs="Arial"/>
          <w:b/>
          <w:bCs/>
          <w:sz w:val="18"/>
          <w:szCs w:val="18"/>
        </w:rPr>
      </w:pPr>
    </w:p>
    <w:p w14:paraId="0253B5D6" w14:textId="77777777" w:rsidR="009154DB" w:rsidRPr="009154DB" w:rsidRDefault="009154DB" w:rsidP="009154DB">
      <w:pPr>
        <w:pStyle w:val="Flietext"/>
      </w:pPr>
    </w:p>
    <w:sectPr w:rsidR="009154DB" w:rsidRPr="009154DB" w:rsidSect="00B143F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C64A2" w14:textId="77777777" w:rsidR="00227786" w:rsidRDefault="00227786" w:rsidP="00D9165E">
      <w:r>
        <w:separator/>
      </w:r>
    </w:p>
  </w:endnote>
  <w:endnote w:type="continuationSeparator" w:id="0">
    <w:p w14:paraId="231F0918" w14:textId="77777777" w:rsidR="00227786" w:rsidRDefault="00227786" w:rsidP="00D9165E">
      <w:r>
        <w:continuationSeparator/>
      </w:r>
    </w:p>
  </w:endnote>
  <w:endnote w:type="continuationNotice" w:id="1">
    <w:p w14:paraId="1427A4D7" w14:textId="77777777" w:rsidR="00227786" w:rsidRDefault="0022778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9564F" w14:textId="77777777" w:rsidR="0065246B" w:rsidRDefault="009365CB">
    <w:pPr>
      <w:pStyle w:val="Fuzeile"/>
    </w:pPr>
    <w:r>
      <mc:AlternateContent>
        <mc:Choice Requires="wps">
          <w:drawing>
            <wp:anchor distT="0" distB="0" distL="0" distR="0" simplePos="0" relativeHeight="251658246" behindDoc="0" locked="0" layoutInCell="1" allowOverlap="1" wp14:anchorId="350EDC68" wp14:editId="162A443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0A92DF" w14:textId="77777777" w:rsidR="0065246B" w:rsidRDefault="009365CB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0EDC6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540A92DF" w14:textId="77777777" w:rsidR="0065246B" w:rsidRDefault="009365CB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BE101" w14:textId="499CD5EE" w:rsidR="0065246B" w:rsidRDefault="00ED2FBE">
    <w:pPr>
      <w:pStyle w:val="Kopfzeile"/>
    </w:pPr>
    <w:ins w:id="2" w:author="Michela Bracchi" w:date="2024-11-04T11:07:00Z">
      <w:r>
        <w:rPr>
          <w:lang w:eastAsia="it-IT"/>
        </w:rPr>
        <mc:AlternateContent>
          <mc:Choice Requires="wps">
            <w:drawing>
              <wp:anchor distT="0" distB="0" distL="114300" distR="114300" simplePos="0" relativeHeight="251660295" behindDoc="1" locked="0" layoutInCell="1" allowOverlap="1" wp14:anchorId="69EA26AE" wp14:editId="56DACE7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07342" cy="439420"/>
                <wp:effectExtent l="0" t="0" r="0" b="0"/>
                <wp:wrapNone/>
                <wp:docPr id="1778913520" name="Casella di testo 1778913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7342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BF6CDF" w14:textId="6AE65176" w:rsidR="00ED2FBE" w:rsidRPr="004610AB" w:rsidRDefault="00ED2FBE" w:rsidP="00ED2FBE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4610AB">
                              <w:rPr>
                                <w:sz w:val="13"/>
                                <w:szCs w:val="13"/>
                              </w:rPr>
                              <w:t xml:space="preserve">Com.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2</w:t>
                            </w:r>
                            <w:ins w:id="3" w:author="Michela Bracchi" w:date="2024-11-04T11:07:00Z">
                              <w:r>
                                <w:rPr>
                                  <w:sz w:val="13"/>
                                  <w:szCs w:val="13"/>
                                </w:rPr>
                                <w:t xml:space="preserve"> </w:t>
                              </w:r>
                            </w:ins>
                            <w:r w:rsidRPr="004610AB">
                              <w:rPr>
                                <w:sz w:val="13"/>
                                <w:szCs w:val="13"/>
                              </w:rPr>
                              <w:t>Rev. 0 (22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5</w:t>
                            </w:r>
                            <w:r w:rsidRPr="004610AB">
                              <w:rPr>
                                <w:sz w:val="13"/>
                                <w:szCs w:val="13"/>
                              </w:rPr>
                              <w:t>.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115</w:t>
                            </w:r>
                            <w:r w:rsidRPr="004610AB">
                              <w:rPr>
                                <w:sz w:val="13"/>
                                <w:szCs w:val="1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EA26AE" id="_x0000_t202" coordsize="21600,21600" o:spt="202" path="m,l,21600r21600,l21600,xe">
                <v:stroke joinstyle="miter"/>
                <v:path gradientshapeok="t" o:connecttype="rect"/>
              </v:shapetype>
              <v:shape id="Casella di testo 1778913520" o:spid="_x0000_s1028" type="#_x0000_t202" style="position:absolute;margin-left:0;margin-top:0;width:118.7pt;height:34.6pt;z-index:-2516561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" filled="f" stroked="f">
                <v:textbox inset=",7.2pt,,7.2pt">
                  <w:txbxContent>
                    <w:p w14:paraId="1CBF6CDF" w14:textId="6AE65176" w:rsidR="00ED2FBE" w:rsidRPr="004610AB" w:rsidRDefault="00ED2FBE" w:rsidP="00ED2FBE">
                      <w:pPr>
                        <w:rPr>
                          <w:sz w:val="13"/>
                          <w:szCs w:val="13"/>
                        </w:rPr>
                      </w:pPr>
                      <w:proofErr w:type="spellStart"/>
                      <w:r w:rsidRPr="004610AB">
                        <w:rPr>
                          <w:sz w:val="13"/>
                          <w:szCs w:val="13"/>
                        </w:rPr>
                        <w:t>Com</w:t>
                      </w:r>
                      <w:proofErr w:type="spellEnd"/>
                      <w:r w:rsidRPr="004610AB">
                        <w:rPr>
                          <w:sz w:val="13"/>
                          <w:szCs w:val="13"/>
                        </w:rPr>
                        <w:t xml:space="preserve">. </w:t>
                      </w:r>
                      <w:r>
                        <w:rPr>
                          <w:sz w:val="13"/>
                          <w:szCs w:val="13"/>
                        </w:rPr>
                        <w:t>2</w:t>
                      </w:r>
                      <w:ins w:id="4" w:author="Michela Bracchi" w:date="2024-11-04T11:07:00Z">
                        <w:r>
                          <w:rPr>
                            <w:sz w:val="13"/>
                            <w:szCs w:val="13"/>
                          </w:rPr>
                          <w:t xml:space="preserve"> </w:t>
                        </w:r>
                      </w:ins>
                      <w:r w:rsidRPr="004610AB">
                        <w:rPr>
                          <w:sz w:val="13"/>
                          <w:szCs w:val="13"/>
                        </w:rPr>
                        <w:t>Rev. 0 (22</w:t>
                      </w:r>
                      <w:r>
                        <w:rPr>
                          <w:sz w:val="13"/>
                          <w:szCs w:val="13"/>
                        </w:rPr>
                        <w:t>5</w:t>
                      </w:r>
                      <w:r w:rsidRPr="004610AB">
                        <w:rPr>
                          <w:sz w:val="13"/>
                          <w:szCs w:val="13"/>
                        </w:rPr>
                        <w:t>.</w:t>
                      </w:r>
                      <w:r>
                        <w:rPr>
                          <w:sz w:val="13"/>
                          <w:szCs w:val="13"/>
                        </w:rPr>
                        <w:t>115</w:t>
                      </w:r>
                      <w:r w:rsidRPr="004610AB">
                        <w:rPr>
                          <w:sz w:val="13"/>
                          <w:szCs w:val="13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ins>
    <w:r w:rsidR="009365CB">
      <mc:AlternateContent>
        <mc:Choice Requires="wps">
          <w:drawing>
            <wp:anchor distT="0" distB="0" distL="0" distR="0" simplePos="0" relativeHeight="251658247" behindDoc="0" locked="0" layoutInCell="1" allowOverlap="1" wp14:anchorId="6E88F3C9" wp14:editId="16FD4A2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3" name="Textfeld 3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2207C0" w14:textId="6CCD875C" w:rsidR="0065246B" w:rsidRDefault="0065246B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88F3C9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alt="Internal use only" style="position:absolute;margin-left:0;margin-top:0;width:34.95pt;height:34.95pt;z-index:251658247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122207C0" w14:textId="6CCD875C" w:rsidR="0065246B" w:rsidRDefault="0065246B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A5FBE" w:rsidRPr="005218C8">
      <w:fldChar w:fldCharType="begin"/>
    </w:r>
    <w:r w:rsidR="00FA5FBE" w:rsidRPr="005218C8">
      <w:instrText xml:space="preserve"> IF  \* MERGEFORMAT </w:instrText>
    </w:r>
    <w:fldSimple w:instr="NUMPAGES  \* MERGEFORMAT">
      <w:r w:rsidR="00062BF0">
        <w:instrText>5</w:instrText>
      </w:r>
    </w:fldSimple>
    <w:r w:rsidR="00FA5FBE" w:rsidRPr="005218C8">
      <w:instrText>&gt;"1" "</w:instrText>
    </w:r>
    <w:r w:rsidR="00FA5FBE" w:rsidRPr="005218C8">
      <w:fldChar w:fldCharType="begin"/>
    </w:r>
    <w:r w:rsidR="00FA5FBE" w:rsidRPr="005218C8">
      <w:instrText xml:space="preserve"> PAGE  \* MERGEFORMAT </w:instrText>
    </w:r>
    <w:r w:rsidR="00FA5FBE" w:rsidRPr="005218C8">
      <w:fldChar w:fldCharType="separate"/>
    </w:r>
    <w:r w:rsidR="00062BF0">
      <w:instrText>5</w:instrText>
    </w:r>
    <w:r w:rsidR="00FA5FBE" w:rsidRPr="005218C8">
      <w:fldChar w:fldCharType="end"/>
    </w:r>
    <w:r w:rsidR="00FA5FBE" w:rsidRPr="005218C8">
      <w:instrText>/</w:instrText>
    </w:r>
    <w:fldSimple w:instr="NUMPAGES  \* MERGEFORMAT">
      <w:r w:rsidR="00062BF0">
        <w:instrText>5</w:instrText>
      </w:r>
    </w:fldSimple>
    <w:r w:rsidR="00FA5FBE" w:rsidRPr="005218C8">
      <w:instrText>" "</w:instrText>
    </w:r>
    <w:r w:rsidR="00FA5FBE" w:rsidRPr="005218C8">
      <w:fldChar w:fldCharType="separate"/>
    </w:r>
    <w:r w:rsidR="00062BF0">
      <w:t>5</w:t>
    </w:r>
    <w:r w:rsidR="00062BF0" w:rsidRPr="005218C8">
      <w:t>/</w:t>
    </w:r>
    <w:r w:rsidR="00062BF0">
      <w:t>5</w:t>
    </w:r>
    <w:r w:rsidR="00FA5FBE" w:rsidRPr="005218C8">
      <w:fldChar w:fldCharType="end"/>
    </w:r>
    <w:r w:rsidR="009365CB">
      <w:tab/>
      <w:t>Comunicato stampa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66EE2" w14:textId="71A116B7" w:rsidR="0065246B" w:rsidRDefault="009365CB">
    <w:pPr>
      <w:pStyle w:val="Kopfzeile"/>
    </w:pPr>
    <w:r>
      <mc:AlternateContent>
        <mc:Choice Requires="wps">
          <w:drawing>
            <wp:anchor distT="0" distB="0" distL="0" distR="0" simplePos="0" relativeHeight="251658245" behindDoc="0" locked="0" layoutInCell="1" allowOverlap="1" wp14:anchorId="38CED8EB" wp14:editId="7264881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1" name="Textfeld 1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844C7E" w14:textId="6530224C" w:rsidR="0065246B" w:rsidRDefault="0065246B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CED8EB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0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GRCgIAABw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etZUVHzqfgfViYZCGPbtnVw3VHojfHgWSAumOUi04YkO&#10;baArOYyIsxrwx9/sMZ54Jy9nHQmm5JYUzZn5ZmkfUVsTwAnsEpjf5lc5+e2hvQeS4ZxehJMJkhWD&#10;maBGaF9JzqtYiFzCSipX8t0E78OgXHoOUq1WKYhk5ETY2K2TMXWkK3L50r8KdCPhgTb1CJOaRPGO&#10;9yE23vRudQjEflpKpHYgcmScJJjWOj6XqPFf/1PU+VEvfwI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l7Bk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5E844C7E" w14:textId="6530224C" w:rsidR="0065246B" w:rsidRDefault="0065246B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143FE" w:rsidRPr="005218C8">
      <w:fldChar w:fldCharType="begin"/>
    </w:r>
    <w:r w:rsidR="00B143FE" w:rsidRPr="005218C8">
      <w:instrText xml:space="preserve"> IF  \* MERGEFORMAT </w:instrText>
    </w:r>
    <w:fldSimple w:instr="NUMPAGES  \* MERGEFORMAT">
      <w:r w:rsidR="00062BF0">
        <w:instrText>5</w:instrText>
      </w:r>
    </w:fldSimple>
    <w:r w:rsidR="00B143FE" w:rsidRPr="005218C8">
      <w:instrText>&gt;"1" "</w:instrText>
    </w:r>
    <w:r w:rsidR="00B143FE" w:rsidRPr="005218C8">
      <w:fldChar w:fldCharType="begin"/>
    </w:r>
    <w:r w:rsidR="00B143FE" w:rsidRPr="005218C8">
      <w:instrText xml:space="preserve"> PAGE  \* MERGEFORMAT </w:instrText>
    </w:r>
    <w:r w:rsidR="00B143FE" w:rsidRPr="005218C8">
      <w:fldChar w:fldCharType="separate"/>
    </w:r>
    <w:r w:rsidR="00062BF0">
      <w:instrText>1</w:instrText>
    </w:r>
    <w:r w:rsidR="00B143FE" w:rsidRPr="005218C8">
      <w:fldChar w:fldCharType="end"/>
    </w:r>
    <w:r w:rsidR="00B143FE" w:rsidRPr="005218C8">
      <w:instrText>/</w:instrText>
    </w:r>
    <w:fldSimple w:instr="NUMPAGES  \* MERGEFORMAT">
      <w:r w:rsidR="00062BF0">
        <w:instrText>5</w:instrText>
      </w:r>
    </w:fldSimple>
    <w:r w:rsidR="00B143FE" w:rsidRPr="005218C8">
      <w:instrText>" "</w:instrText>
    </w:r>
    <w:r w:rsidR="00B143FE" w:rsidRPr="005218C8">
      <w:fldChar w:fldCharType="separate"/>
    </w:r>
    <w:r w:rsidR="00062BF0">
      <w:t>1</w:t>
    </w:r>
    <w:r w:rsidR="00062BF0" w:rsidRPr="005218C8">
      <w:t>/</w:t>
    </w:r>
    <w:r w:rsidR="00062BF0">
      <w:t>5</w:t>
    </w:r>
    <w:r w:rsidR="00B143FE" w:rsidRPr="005218C8">
      <w:fldChar w:fldCharType="end"/>
    </w:r>
    <w:r>
      <w:tab/>
      <w:t xml:space="preserve">Comunicato stampa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4C127" w14:textId="77777777" w:rsidR="00227786" w:rsidRDefault="00227786" w:rsidP="00D9165E">
      <w:r>
        <w:separator/>
      </w:r>
    </w:p>
  </w:footnote>
  <w:footnote w:type="continuationSeparator" w:id="0">
    <w:p w14:paraId="5F5F120F" w14:textId="77777777" w:rsidR="00227786" w:rsidRDefault="00227786" w:rsidP="00D9165E">
      <w:r>
        <w:continuationSeparator/>
      </w:r>
    </w:p>
  </w:footnote>
  <w:footnote w:type="continuationNotice" w:id="1">
    <w:p w14:paraId="313E3142" w14:textId="77777777" w:rsidR="00227786" w:rsidRDefault="0022778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10700" w14:textId="77777777" w:rsidR="00F11478" w:rsidRDefault="00F1147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F9FCB" w14:textId="77777777" w:rsidR="0065246B" w:rsidRDefault="009365CB">
    <w:pPr>
      <w:pStyle w:val="Kopfzeile"/>
    </w:pPr>
    <w:r>
      <mc:AlternateContent>
        <mc:Choice Requires="wps">
          <w:drawing>
            <wp:anchor distT="0" distB="0" distL="114300" distR="114300" simplePos="0" relativeHeight="251658244" behindDoc="1" locked="0" layoutInCell="1" allowOverlap="1" wp14:anchorId="08EA1202" wp14:editId="16C18F4D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5C5903B" w14:textId="77777777" w:rsidR="0065246B" w:rsidRPr="00FB6342" w:rsidRDefault="009365CB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FB6342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573AF1FC" w14:textId="77777777" w:rsidR="0065246B" w:rsidRPr="00FB6342" w:rsidRDefault="009365CB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B6342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0B62467D" w14:textId="77777777" w:rsidR="0065246B" w:rsidRPr="00FB6342" w:rsidRDefault="009365CB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B6342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436D923" w14:textId="77777777" w:rsidR="00EB19AD" w:rsidRPr="00FB634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735089A" w14:textId="77777777" w:rsidR="0065246B" w:rsidRPr="00FB6342" w:rsidRDefault="009365CB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B6342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2897E393" w14:textId="77777777" w:rsidR="0065246B" w:rsidRPr="00FB6342" w:rsidRDefault="009365CB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B6342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660239E5" w14:textId="77777777" w:rsidR="00EB19AD" w:rsidRPr="00FB634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7E73E892" w14:textId="77777777" w:rsidR="0065246B" w:rsidRPr="00FB6342" w:rsidRDefault="009365CB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B6342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3FAE15D6" w14:textId="77777777" w:rsidR="0065246B" w:rsidRDefault="009365CB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A1202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5C5903B" w14:textId="77777777" w:rsidR="0065246B" w:rsidRPr="00FB6342" w:rsidRDefault="009365CB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FB6342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573AF1FC" w14:textId="77777777" w:rsidR="0065246B" w:rsidRPr="00FB6342" w:rsidRDefault="009365CB">
                    <w:pPr>
                      <w:pStyle w:val="Kontaktdaten"/>
                      <w:rPr>
                        <w:lang w:val="de-DE"/>
                      </w:rPr>
                    </w:pPr>
                    <w:r w:rsidRPr="00FB6342">
                      <w:rPr>
                        <w:lang w:val="de-DE"/>
                      </w:rPr>
                      <w:t>Carl-Benz-Str. 34</w:t>
                    </w:r>
                  </w:p>
                  <w:p w14:paraId="0B62467D" w14:textId="77777777" w:rsidR="0065246B" w:rsidRPr="00FB6342" w:rsidRDefault="009365CB">
                    <w:pPr>
                      <w:pStyle w:val="Kontaktdaten"/>
                      <w:rPr>
                        <w:lang w:val="de-DE"/>
                      </w:rPr>
                    </w:pPr>
                    <w:r w:rsidRPr="00FB6342">
                      <w:rPr>
                        <w:lang w:val="de-DE"/>
                      </w:rPr>
                      <w:t>74321 Bietigheim-Bissingen</w:t>
                    </w:r>
                  </w:p>
                  <w:p w14:paraId="5436D923" w14:textId="77777777" w:rsidR="00EB19AD" w:rsidRPr="00FB634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735089A" w14:textId="77777777" w:rsidR="0065246B" w:rsidRPr="00FB6342" w:rsidRDefault="009365CB">
                    <w:pPr>
                      <w:pStyle w:val="Kontaktdaten"/>
                      <w:rPr>
                        <w:lang w:val="de-DE"/>
                      </w:rPr>
                    </w:pPr>
                    <w:r w:rsidRPr="00FB6342">
                      <w:rPr>
                        <w:lang w:val="de-DE"/>
                      </w:rPr>
                      <w:t xml:space="preserve">Tel.: +49 7142 78-0 </w:t>
                    </w:r>
                  </w:p>
                  <w:p w14:paraId="2897E393" w14:textId="77777777" w:rsidR="0065246B" w:rsidRPr="00FB6342" w:rsidRDefault="009365CB">
                    <w:pPr>
                      <w:pStyle w:val="Kontaktdaten"/>
                      <w:rPr>
                        <w:lang w:val="de-DE"/>
                      </w:rPr>
                    </w:pPr>
                    <w:r w:rsidRPr="00FB6342">
                      <w:rPr>
                        <w:lang w:val="de-DE"/>
                      </w:rPr>
                      <w:t xml:space="preserve">Fax: +49 7142 78-2107 </w:t>
                    </w:r>
                  </w:p>
                  <w:p w14:paraId="660239E5" w14:textId="77777777" w:rsidR="00EB19AD" w:rsidRPr="00FB634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7E73E892" w14:textId="77777777" w:rsidR="0065246B" w:rsidRPr="00FB6342" w:rsidRDefault="009365CB">
                    <w:pPr>
                      <w:pStyle w:val="Kontaktdaten"/>
                      <w:rPr>
                        <w:lang w:val="de-DE"/>
                      </w:rPr>
                    </w:pPr>
                    <w:r w:rsidRPr="00FB6342">
                      <w:rPr>
                        <w:lang w:val="de-DE"/>
                      </w:rPr>
                      <w:t xml:space="preserve">info@durr.com </w:t>
                    </w:r>
                  </w:p>
                  <w:p w14:paraId="3FAE15D6" w14:textId="77777777" w:rsidR="0065246B" w:rsidRDefault="009365CB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drawing>
        <wp:anchor distT="0" distB="0" distL="114300" distR="114300" simplePos="0" relativeHeight="251658242" behindDoc="0" locked="1" layoutInCell="1" allowOverlap="1" wp14:anchorId="1AA335C5" wp14:editId="02529445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B1093" w14:textId="77777777" w:rsidR="0065246B" w:rsidRDefault="009365CB">
    <w:pPr>
      <w:pStyle w:val="Kopfzeile"/>
    </w:pPr>
    <w:r>
      <w:drawing>
        <wp:anchor distT="0" distB="0" distL="114300" distR="114300" simplePos="0" relativeHeight="251658241" behindDoc="0" locked="0" layoutInCell="1" allowOverlap="1" wp14:anchorId="0E117AE1" wp14:editId="4FA3C7A1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8240" behindDoc="0" locked="1" layoutInCell="1" allowOverlap="1" wp14:anchorId="592E46AD" wp14:editId="5F5A36D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D7AD1F" w14:textId="77777777" w:rsidR="00B143FE" w:rsidRDefault="00B143FE" w:rsidP="005218C8">
    <w:pPr>
      <w:pStyle w:val="Kopfzeile"/>
    </w:pPr>
  </w:p>
  <w:p w14:paraId="4419504F" w14:textId="77777777" w:rsidR="00B143FE" w:rsidRDefault="00B143FE" w:rsidP="005218C8">
    <w:pPr>
      <w:pStyle w:val="Kopfzeile"/>
    </w:pPr>
  </w:p>
  <w:p w14:paraId="1A2ABC92" w14:textId="77777777" w:rsidR="00B143FE" w:rsidRDefault="00B143FE" w:rsidP="005218C8">
    <w:pPr>
      <w:pStyle w:val="Kopfzeile"/>
    </w:pPr>
  </w:p>
  <w:p w14:paraId="7490E6A8" w14:textId="77777777" w:rsidR="00B143FE" w:rsidRDefault="00B143FE" w:rsidP="00D9165E"/>
  <w:p w14:paraId="75EDAF04" w14:textId="77777777" w:rsidR="0065246B" w:rsidRDefault="009365CB"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22F771DC" wp14:editId="09D7D9E5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48F074C" w14:textId="77777777" w:rsidR="0065246B" w:rsidRPr="00FB6342" w:rsidRDefault="009365CB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FB6342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6E17BE68" w14:textId="77777777" w:rsidR="0065246B" w:rsidRPr="00FB6342" w:rsidRDefault="009365CB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B6342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1FF086C8" w14:textId="77777777" w:rsidR="0065246B" w:rsidRPr="00FB6342" w:rsidRDefault="009365CB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B6342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96F68D1" w14:textId="77777777" w:rsidR="00B143FE" w:rsidRPr="00FB634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721502AC" w14:textId="77777777" w:rsidR="0065246B" w:rsidRPr="00FB6342" w:rsidRDefault="009365CB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B6342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2B147E24" w14:textId="77777777" w:rsidR="0065246B" w:rsidRPr="00FB6342" w:rsidRDefault="009365CB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B6342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4C37F615" w14:textId="77777777" w:rsidR="00B143FE" w:rsidRPr="00FB634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9E856A7" w14:textId="77777777" w:rsidR="0065246B" w:rsidRPr="00FB6342" w:rsidRDefault="009365CB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B6342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0151020A" w14:textId="77777777" w:rsidR="0065246B" w:rsidRDefault="009365CB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F771DC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9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+OIEQIAACQEAAAOAAAAZHJzL2Uyb0RvYy54bWysU8Fu2zAMvQ/YPwi6L3bSLeiMOEXWIsOA&#10;oC2QDj0rshQbkEWNUmJnXz9KjpOh22mYDzIlUo/ke9Tirm8NOyr0DdiSTyc5Z8pKqBq7L/n3l/WH&#10;W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f779SBvCya7XHfrwVUHLolFyJF0SXeK4&#10;8WEIHUNiNgvrxpikjbGsI9SbT3m6cPEQuLGU41pstEK/61lTlfxmbGQH1Yn6Qxik906uG6phI3x4&#10;FkhaU900v+GJFm2AcsHZ4qwG/Pm38xhPEpCXs45mp+T+x0Gg4sx8syROHLTRwNHYjYY9tPdA4zil&#10;l+FkMukCBjOaGqF9pbFexSzkElZSrpLvRvM+DBNMz0Kq1SoF0Tg5ETZ262SEjixGRl/6V4HuTHsg&#10;xR5hnCpRvGF/iB34Xx0C6CZJE3kdWDzTTaOYxD0/mzjrv+9T1PVxL38B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AD3+OI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348F074C" w14:textId="77777777" w:rsidR="0065246B" w:rsidRPr="00FB6342" w:rsidRDefault="009365CB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FB6342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6E17BE68" w14:textId="77777777" w:rsidR="0065246B" w:rsidRPr="00FB6342" w:rsidRDefault="009365CB">
                    <w:pPr>
                      <w:pStyle w:val="Kontaktdaten"/>
                      <w:rPr>
                        <w:lang w:val="de-DE"/>
                      </w:rPr>
                    </w:pPr>
                    <w:r w:rsidRPr="00FB6342">
                      <w:rPr>
                        <w:lang w:val="de-DE"/>
                      </w:rPr>
                      <w:t>Carl-Benz-Str. 34</w:t>
                    </w:r>
                  </w:p>
                  <w:p w14:paraId="1FF086C8" w14:textId="77777777" w:rsidR="0065246B" w:rsidRPr="00FB6342" w:rsidRDefault="009365CB">
                    <w:pPr>
                      <w:pStyle w:val="Kontaktdaten"/>
                      <w:rPr>
                        <w:lang w:val="de-DE"/>
                      </w:rPr>
                    </w:pPr>
                    <w:r w:rsidRPr="00FB6342">
                      <w:rPr>
                        <w:lang w:val="de-DE"/>
                      </w:rPr>
                      <w:t>74321 Bietigheim-Bissingen</w:t>
                    </w:r>
                  </w:p>
                  <w:p w14:paraId="696F68D1" w14:textId="77777777" w:rsidR="00B143FE" w:rsidRPr="00FB634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721502AC" w14:textId="77777777" w:rsidR="0065246B" w:rsidRPr="00FB6342" w:rsidRDefault="009365CB">
                    <w:pPr>
                      <w:pStyle w:val="Kontaktdaten"/>
                      <w:rPr>
                        <w:lang w:val="de-DE"/>
                      </w:rPr>
                    </w:pPr>
                    <w:r w:rsidRPr="00FB6342">
                      <w:rPr>
                        <w:lang w:val="de-DE"/>
                      </w:rPr>
                      <w:t xml:space="preserve">Tel.: +49 7142 78-0 </w:t>
                    </w:r>
                  </w:p>
                  <w:p w14:paraId="2B147E24" w14:textId="77777777" w:rsidR="0065246B" w:rsidRPr="00FB6342" w:rsidRDefault="009365CB">
                    <w:pPr>
                      <w:pStyle w:val="Kontaktdaten"/>
                      <w:rPr>
                        <w:lang w:val="de-DE"/>
                      </w:rPr>
                    </w:pPr>
                    <w:r w:rsidRPr="00FB6342">
                      <w:rPr>
                        <w:lang w:val="de-DE"/>
                      </w:rPr>
                      <w:t xml:space="preserve">Fax: +49 7142 78-2107 </w:t>
                    </w:r>
                  </w:p>
                  <w:p w14:paraId="4C37F615" w14:textId="77777777" w:rsidR="00B143FE" w:rsidRPr="00FB634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9E856A7" w14:textId="77777777" w:rsidR="0065246B" w:rsidRPr="00FB6342" w:rsidRDefault="009365CB">
                    <w:pPr>
                      <w:pStyle w:val="Kontaktdaten"/>
                      <w:rPr>
                        <w:lang w:val="de-DE"/>
                      </w:rPr>
                    </w:pPr>
                    <w:r w:rsidRPr="00FB6342">
                      <w:rPr>
                        <w:lang w:val="de-DE"/>
                      </w:rPr>
                      <w:t xml:space="preserve">info@durr.com </w:t>
                    </w:r>
                  </w:p>
                  <w:p w14:paraId="0151020A" w14:textId="77777777" w:rsidR="0065246B" w:rsidRDefault="009365CB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E84D19"/>
    <w:multiLevelType w:val="hybridMultilevel"/>
    <w:tmpl w:val="01207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76253D19"/>
    <w:multiLevelType w:val="hybridMultilevel"/>
    <w:tmpl w:val="7DB643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53808114">
    <w:abstractNumId w:val="4"/>
  </w:num>
  <w:num w:numId="2" w16cid:durableId="980302814">
    <w:abstractNumId w:val="19"/>
  </w:num>
  <w:num w:numId="3" w16cid:durableId="1093554854">
    <w:abstractNumId w:val="6"/>
  </w:num>
  <w:num w:numId="4" w16cid:durableId="831525717">
    <w:abstractNumId w:val="11"/>
  </w:num>
  <w:num w:numId="5" w16cid:durableId="1286889337">
    <w:abstractNumId w:val="16"/>
  </w:num>
  <w:num w:numId="6" w16cid:durableId="1711148136">
    <w:abstractNumId w:val="2"/>
  </w:num>
  <w:num w:numId="7" w16cid:durableId="108087854">
    <w:abstractNumId w:val="22"/>
  </w:num>
  <w:num w:numId="8" w16cid:durableId="77408258">
    <w:abstractNumId w:val="10"/>
  </w:num>
  <w:num w:numId="9" w16cid:durableId="1730960548">
    <w:abstractNumId w:val="21"/>
  </w:num>
  <w:num w:numId="10" w16cid:durableId="464469669">
    <w:abstractNumId w:val="7"/>
  </w:num>
  <w:num w:numId="11" w16cid:durableId="1965843795">
    <w:abstractNumId w:val="1"/>
  </w:num>
  <w:num w:numId="12" w16cid:durableId="1630744266">
    <w:abstractNumId w:val="5"/>
  </w:num>
  <w:num w:numId="13" w16cid:durableId="869803732">
    <w:abstractNumId w:val="13"/>
  </w:num>
  <w:num w:numId="14" w16cid:durableId="90592477">
    <w:abstractNumId w:val="15"/>
  </w:num>
  <w:num w:numId="15" w16cid:durableId="86120824">
    <w:abstractNumId w:val="18"/>
  </w:num>
  <w:num w:numId="16" w16cid:durableId="834490649">
    <w:abstractNumId w:val="17"/>
  </w:num>
  <w:num w:numId="17" w16cid:durableId="501815628">
    <w:abstractNumId w:val="14"/>
  </w:num>
  <w:num w:numId="18" w16cid:durableId="284430491">
    <w:abstractNumId w:val="12"/>
  </w:num>
  <w:num w:numId="19" w16cid:durableId="684593490">
    <w:abstractNumId w:val="0"/>
  </w:num>
  <w:num w:numId="20" w16cid:durableId="1578785700">
    <w:abstractNumId w:val="8"/>
  </w:num>
  <w:num w:numId="21" w16cid:durableId="1389496131">
    <w:abstractNumId w:val="9"/>
  </w:num>
  <w:num w:numId="22" w16cid:durableId="239412748">
    <w:abstractNumId w:val="20"/>
  </w:num>
  <w:num w:numId="23" w16cid:durableId="183147817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chela Bracchi">
    <w15:presenceInfo w15:providerId="AD" w15:userId="S::michela@soluzionegroupsrl.onmicrosoft.com::51e11307-ff0c-4c7e-914b-642d61e656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14DA"/>
    <w:rsid w:val="00002535"/>
    <w:rsid w:val="00002F95"/>
    <w:rsid w:val="00003CA8"/>
    <w:rsid w:val="000042E4"/>
    <w:rsid w:val="00004D92"/>
    <w:rsid w:val="00005AF4"/>
    <w:rsid w:val="00006333"/>
    <w:rsid w:val="0001039C"/>
    <w:rsid w:val="000103AF"/>
    <w:rsid w:val="000137F9"/>
    <w:rsid w:val="00013B23"/>
    <w:rsid w:val="00013B31"/>
    <w:rsid w:val="00015A8A"/>
    <w:rsid w:val="00015F92"/>
    <w:rsid w:val="0002273A"/>
    <w:rsid w:val="000240E5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1769"/>
    <w:rsid w:val="000436AB"/>
    <w:rsid w:val="000557D8"/>
    <w:rsid w:val="0005781F"/>
    <w:rsid w:val="00062BC6"/>
    <w:rsid w:val="00062BF0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85629"/>
    <w:rsid w:val="0008599A"/>
    <w:rsid w:val="00090C8B"/>
    <w:rsid w:val="00095F60"/>
    <w:rsid w:val="00097770"/>
    <w:rsid w:val="00097924"/>
    <w:rsid w:val="000A0609"/>
    <w:rsid w:val="000A0BBC"/>
    <w:rsid w:val="000A5206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74C8"/>
    <w:rsid w:val="000D1867"/>
    <w:rsid w:val="000D2A6E"/>
    <w:rsid w:val="000D4047"/>
    <w:rsid w:val="000D4FAA"/>
    <w:rsid w:val="000D583D"/>
    <w:rsid w:val="000E1B91"/>
    <w:rsid w:val="000E2E69"/>
    <w:rsid w:val="000F1B6F"/>
    <w:rsid w:val="000F215E"/>
    <w:rsid w:val="000F385A"/>
    <w:rsid w:val="000F4D9C"/>
    <w:rsid w:val="000F52E1"/>
    <w:rsid w:val="000F599A"/>
    <w:rsid w:val="00100C0C"/>
    <w:rsid w:val="0010134F"/>
    <w:rsid w:val="001014D2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272"/>
    <w:rsid w:val="00117904"/>
    <w:rsid w:val="00117C7F"/>
    <w:rsid w:val="00120D56"/>
    <w:rsid w:val="00120E88"/>
    <w:rsid w:val="00123909"/>
    <w:rsid w:val="00124CF9"/>
    <w:rsid w:val="00124E6A"/>
    <w:rsid w:val="00134635"/>
    <w:rsid w:val="00135319"/>
    <w:rsid w:val="001359CC"/>
    <w:rsid w:val="00137C93"/>
    <w:rsid w:val="00142FDB"/>
    <w:rsid w:val="001440F5"/>
    <w:rsid w:val="00147397"/>
    <w:rsid w:val="00147965"/>
    <w:rsid w:val="0015096A"/>
    <w:rsid w:val="00151506"/>
    <w:rsid w:val="001518BF"/>
    <w:rsid w:val="00154489"/>
    <w:rsid w:val="00155000"/>
    <w:rsid w:val="00155D00"/>
    <w:rsid w:val="00156161"/>
    <w:rsid w:val="0016271C"/>
    <w:rsid w:val="00162EEF"/>
    <w:rsid w:val="0016325F"/>
    <w:rsid w:val="00163B9D"/>
    <w:rsid w:val="00164311"/>
    <w:rsid w:val="00176D8A"/>
    <w:rsid w:val="00180D0F"/>
    <w:rsid w:val="00181817"/>
    <w:rsid w:val="001877A6"/>
    <w:rsid w:val="00191A4A"/>
    <w:rsid w:val="00191BAB"/>
    <w:rsid w:val="001935AE"/>
    <w:rsid w:val="00194833"/>
    <w:rsid w:val="00194AC6"/>
    <w:rsid w:val="00196C3E"/>
    <w:rsid w:val="00197009"/>
    <w:rsid w:val="001975A2"/>
    <w:rsid w:val="001A297C"/>
    <w:rsid w:val="001A4759"/>
    <w:rsid w:val="001A5B15"/>
    <w:rsid w:val="001A65EE"/>
    <w:rsid w:val="001A719F"/>
    <w:rsid w:val="001C0A26"/>
    <w:rsid w:val="001C0A39"/>
    <w:rsid w:val="001C186B"/>
    <w:rsid w:val="001C2DBF"/>
    <w:rsid w:val="001C5B6C"/>
    <w:rsid w:val="001C5EB3"/>
    <w:rsid w:val="001D0746"/>
    <w:rsid w:val="001D0887"/>
    <w:rsid w:val="001D0F2E"/>
    <w:rsid w:val="001D54DE"/>
    <w:rsid w:val="001D697E"/>
    <w:rsid w:val="001D776F"/>
    <w:rsid w:val="001E031C"/>
    <w:rsid w:val="001E1234"/>
    <w:rsid w:val="001F3730"/>
    <w:rsid w:val="001F4B55"/>
    <w:rsid w:val="001F6276"/>
    <w:rsid w:val="001F7E95"/>
    <w:rsid w:val="00202364"/>
    <w:rsid w:val="0020322F"/>
    <w:rsid w:val="00205B62"/>
    <w:rsid w:val="0020631B"/>
    <w:rsid w:val="00206375"/>
    <w:rsid w:val="002118EB"/>
    <w:rsid w:val="0021347F"/>
    <w:rsid w:val="002145EC"/>
    <w:rsid w:val="00214892"/>
    <w:rsid w:val="00215B25"/>
    <w:rsid w:val="00216BD0"/>
    <w:rsid w:val="00216FC6"/>
    <w:rsid w:val="002175C7"/>
    <w:rsid w:val="002176DB"/>
    <w:rsid w:val="00224191"/>
    <w:rsid w:val="00226865"/>
    <w:rsid w:val="00227786"/>
    <w:rsid w:val="00230B1C"/>
    <w:rsid w:val="00231A54"/>
    <w:rsid w:val="0023563A"/>
    <w:rsid w:val="00235CE8"/>
    <w:rsid w:val="00243F9B"/>
    <w:rsid w:val="00252189"/>
    <w:rsid w:val="00253848"/>
    <w:rsid w:val="0025441C"/>
    <w:rsid w:val="0025653A"/>
    <w:rsid w:val="0026127D"/>
    <w:rsid w:val="002655A1"/>
    <w:rsid w:val="002714A1"/>
    <w:rsid w:val="002717A8"/>
    <w:rsid w:val="0027470A"/>
    <w:rsid w:val="00275350"/>
    <w:rsid w:val="00280819"/>
    <w:rsid w:val="00282680"/>
    <w:rsid w:val="00284C18"/>
    <w:rsid w:val="002868C3"/>
    <w:rsid w:val="00292501"/>
    <w:rsid w:val="00293F9B"/>
    <w:rsid w:val="00294020"/>
    <w:rsid w:val="002941CA"/>
    <w:rsid w:val="00294B59"/>
    <w:rsid w:val="00296AD3"/>
    <w:rsid w:val="002A1286"/>
    <w:rsid w:val="002A1717"/>
    <w:rsid w:val="002A172B"/>
    <w:rsid w:val="002A49F2"/>
    <w:rsid w:val="002A4BD0"/>
    <w:rsid w:val="002A5671"/>
    <w:rsid w:val="002A5D25"/>
    <w:rsid w:val="002A639F"/>
    <w:rsid w:val="002B06E7"/>
    <w:rsid w:val="002B18CE"/>
    <w:rsid w:val="002B71FB"/>
    <w:rsid w:val="002C00EB"/>
    <w:rsid w:val="002C0163"/>
    <w:rsid w:val="002C368A"/>
    <w:rsid w:val="002C5677"/>
    <w:rsid w:val="002D0F47"/>
    <w:rsid w:val="002D2E6A"/>
    <w:rsid w:val="002D3333"/>
    <w:rsid w:val="002D33B7"/>
    <w:rsid w:val="002D4939"/>
    <w:rsid w:val="002D506A"/>
    <w:rsid w:val="002D60E0"/>
    <w:rsid w:val="002D7EB6"/>
    <w:rsid w:val="002E0547"/>
    <w:rsid w:val="002E2125"/>
    <w:rsid w:val="002E714B"/>
    <w:rsid w:val="002F4C1A"/>
    <w:rsid w:val="002F6BF1"/>
    <w:rsid w:val="002F7140"/>
    <w:rsid w:val="0030067C"/>
    <w:rsid w:val="00302DB1"/>
    <w:rsid w:val="003035A6"/>
    <w:rsid w:val="003035F7"/>
    <w:rsid w:val="00303968"/>
    <w:rsid w:val="00304529"/>
    <w:rsid w:val="00324090"/>
    <w:rsid w:val="003242BA"/>
    <w:rsid w:val="00330683"/>
    <w:rsid w:val="00333CF4"/>
    <w:rsid w:val="00335428"/>
    <w:rsid w:val="00335617"/>
    <w:rsid w:val="0033769D"/>
    <w:rsid w:val="00342A4D"/>
    <w:rsid w:val="00344BA5"/>
    <w:rsid w:val="00345773"/>
    <w:rsid w:val="00346355"/>
    <w:rsid w:val="003473D1"/>
    <w:rsid w:val="00350013"/>
    <w:rsid w:val="00351665"/>
    <w:rsid w:val="00351AF4"/>
    <w:rsid w:val="00352E30"/>
    <w:rsid w:val="00354C04"/>
    <w:rsid w:val="0035547B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4451"/>
    <w:rsid w:val="00375576"/>
    <w:rsid w:val="00375D1A"/>
    <w:rsid w:val="00382A56"/>
    <w:rsid w:val="003849ED"/>
    <w:rsid w:val="0039367F"/>
    <w:rsid w:val="003948C0"/>
    <w:rsid w:val="00395574"/>
    <w:rsid w:val="0039654F"/>
    <w:rsid w:val="0039780E"/>
    <w:rsid w:val="003A0337"/>
    <w:rsid w:val="003A046C"/>
    <w:rsid w:val="003A2989"/>
    <w:rsid w:val="003A5A9D"/>
    <w:rsid w:val="003A68F1"/>
    <w:rsid w:val="003A692D"/>
    <w:rsid w:val="003B0692"/>
    <w:rsid w:val="003B160B"/>
    <w:rsid w:val="003B1684"/>
    <w:rsid w:val="003B4CB2"/>
    <w:rsid w:val="003B71D7"/>
    <w:rsid w:val="003B7768"/>
    <w:rsid w:val="003C492A"/>
    <w:rsid w:val="003C60F4"/>
    <w:rsid w:val="003C6618"/>
    <w:rsid w:val="003C6F26"/>
    <w:rsid w:val="003D50EB"/>
    <w:rsid w:val="003D770A"/>
    <w:rsid w:val="003E06FE"/>
    <w:rsid w:val="003E5B52"/>
    <w:rsid w:val="003E738F"/>
    <w:rsid w:val="003E7CF8"/>
    <w:rsid w:val="003F0C4D"/>
    <w:rsid w:val="003F0CD8"/>
    <w:rsid w:val="003F1873"/>
    <w:rsid w:val="003F40A7"/>
    <w:rsid w:val="003F5270"/>
    <w:rsid w:val="00402949"/>
    <w:rsid w:val="00402AD2"/>
    <w:rsid w:val="0040381F"/>
    <w:rsid w:val="00404174"/>
    <w:rsid w:val="0040784F"/>
    <w:rsid w:val="00407CD3"/>
    <w:rsid w:val="00415784"/>
    <w:rsid w:val="00422282"/>
    <w:rsid w:val="00424A3C"/>
    <w:rsid w:val="00424D06"/>
    <w:rsid w:val="004260A1"/>
    <w:rsid w:val="004317F5"/>
    <w:rsid w:val="0043346C"/>
    <w:rsid w:val="004370EF"/>
    <w:rsid w:val="004400ED"/>
    <w:rsid w:val="004404FF"/>
    <w:rsid w:val="004427AF"/>
    <w:rsid w:val="004438C4"/>
    <w:rsid w:val="00450174"/>
    <w:rsid w:val="00450D7A"/>
    <w:rsid w:val="00451CA7"/>
    <w:rsid w:val="004535D9"/>
    <w:rsid w:val="00455402"/>
    <w:rsid w:val="00455D57"/>
    <w:rsid w:val="00456256"/>
    <w:rsid w:val="00457225"/>
    <w:rsid w:val="004606AC"/>
    <w:rsid w:val="0046201D"/>
    <w:rsid w:val="00462DDC"/>
    <w:rsid w:val="00462E52"/>
    <w:rsid w:val="004667BA"/>
    <w:rsid w:val="00466954"/>
    <w:rsid w:val="004669C8"/>
    <w:rsid w:val="00467800"/>
    <w:rsid w:val="00470EFD"/>
    <w:rsid w:val="004738E4"/>
    <w:rsid w:val="00473AEC"/>
    <w:rsid w:val="00475CC9"/>
    <w:rsid w:val="00476060"/>
    <w:rsid w:val="004762B9"/>
    <w:rsid w:val="0047652B"/>
    <w:rsid w:val="00476746"/>
    <w:rsid w:val="00477801"/>
    <w:rsid w:val="00481ACF"/>
    <w:rsid w:val="00486F5D"/>
    <w:rsid w:val="00494EE7"/>
    <w:rsid w:val="004A3A5F"/>
    <w:rsid w:val="004B16C4"/>
    <w:rsid w:val="004B3D7E"/>
    <w:rsid w:val="004B596C"/>
    <w:rsid w:val="004C2A0E"/>
    <w:rsid w:val="004C3A9D"/>
    <w:rsid w:val="004C6EBC"/>
    <w:rsid w:val="004D1D0E"/>
    <w:rsid w:val="004D3165"/>
    <w:rsid w:val="004D7B9E"/>
    <w:rsid w:val="004E0549"/>
    <w:rsid w:val="004E0D94"/>
    <w:rsid w:val="004E1FE2"/>
    <w:rsid w:val="004E2175"/>
    <w:rsid w:val="004E3872"/>
    <w:rsid w:val="004E55C6"/>
    <w:rsid w:val="004E5E7F"/>
    <w:rsid w:val="004E7C0B"/>
    <w:rsid w:val="004F0958"/>
    <w:rsid w:val="004F14E7"/>
    <w:rsid w:val="004F191A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203C"/>
    <w:rsid w:val="005120FE"/>
    <w:rsid w:val="00513534"/>
    <w:rsid w:val="0051492B"/>
    <w:rsid w:val="00515153"/>
    <w:rsid w:val="00520BFA"/>
    <w:rsid w:val="00521429"/>
    <w:rsid w:val="005218C8"/>
    <w:rsid w:val="00521CF5"/>
    <w:rsid w:val="00521FD5"/>
    <w:rsid w:val="00522A20"/>
    <w:rsid w:val="00524BE9"/>
    <w:rsid w:val="00527FBC"/>
    <w:rsid w:val="00534106"/>
    <w:rsid w:val="0053448B"/>
    <w:rsid w:val="00534C1A"/>
    <w:rsid w:val="005365B4"/>
    <w:rsid w:val="0054450D"/>
    <w:rsid w:val="00544CE4"/>
    <w:rsid w:val="005531E2"/>
    <w:rsid w:val="00554864"/>
    <w:rsid w:val="00555999"/>
    <w:rsid w:val="00555E2A"/>
    <w:rsid w:val="00564109"/>
    <w:rsid w:val="005673B5"/>
    <w:rsid w:val="005674E8"/>
    <w:rsid w:val="00571DCB"/>
    <w:rsid w:val="005755BD"/>
    <w:rsid w:val="00575B40"/>
    <w:rsid w:val="00580070"/>
    <w:rsid w:val="00581C8C"/>
    <w:rsid w:val="005837F9"/>
    <w:rsid w:val="00584007"/>
    <w:rsid w:val="00584B9D"/>
    <w:rsid w:val="00587179"/>
    <w:rsid w:val="00590B5E"/>
    <w:rsid w:val="005913CF"/>
    <w:rsid w:val="00591CEB"/>
    <w:rsid w:val="00592D83"/>
    <w:rsid w:val="00593AA7"/>
    <w:rsid w:val="00594B29"/>
    <w:rsid w:val="00597F78"/>
    <w:rsid w:val="005A1C80"/>
    <w:rsid w:val="005A3247"/>
    <w:rsid w:val="005A4D61"/>
    <w:rsid w:val="005B01C4"/>
    <w:rsid w:val="005B184A"/>
    <w:rsid w:val="005B19FD"/>
    <w:rsid w:val="005B34DA"/>
    <w:rsid w:val="005B3CCD"/>
    <w:rsid w:val="005B3D2E"/>
    <w:rsid w:val="005B4675"/>
    <w:rsid w:val="005B477F"/>
    <w:rsid w:val="005C13A1"/>
    <w:rsid w:val="005C2C5C"/>
    <w:rsid w:val="005C373D"/>
    <w:rsid w:val="005C458A"/>
    <w:rsid w:val="005D0989"/>
    <w:rsid w:val="005D0A1E"/>
    <w:rsid w:val="005D1745"/>
    <w:rsid w:val="005D1F94"/>
    <w:rsid w:val="005D3A5C"/>
    <w:rsid w:val="005D5830"/>
    <w:rsid w:val="005D5940"/>
    <w:rsid w:val="005D5A38"/>
    <w:rsid w:val="005D5CD4"/>
    <w:rsid w:val="005D6A17"/>
    <w:rsid w:val="005D6A47"/>
    <w:rsid w:val="005E011D"/>
    <w:rsid w:val="005E041B"/>
    <w:rsid w:val="005E1269"/>
    <w:rsid w:val="005E200B"/>
    <w:rsid w:val="005E5275"/>
    <w:rsid w:val="005F010B"/>
    <w:rsid w:val="005F07AA"/>
    <w:rsid w:val="005F182E"/>
    <w:rsid w:val="005F195F"/>
    <w:rsid w:val="005F4B95"/>
    <w:rsid w:val="005F4FBF"/>
    <w:rsid w:val="005F7CEF"/>
    <w:rsid w:val="00601A13"/>
    <w:rsid w:val="00602E06"/>
    <w:rsid w:val="00604C06"/>
    <w:rsid w:val="006074EB"/>
    <w:rsid w:val="0060792D"/>
    <w:rsid w:val="006117A1"/>
    <w:rsid w:val="006123A1"/>
    <w:rsid w:val="00614890"/>
    <w:rsid w:val="00615ED0"/>
    <w:rsid w:val="00616AB9"/>
    <w:rsid w:val="00617EA4"/>
    <w:rsid w:val="0062227C"/>
    <w:rsid w:val="00626A28"/>
    <w:rsid w:val="006311E0"/>
    <w:rsid w:val="00632F11"/>
    <w:rsid w:val="00633122"/>
    <w:rsid w:val="00634996"/>
    <w:rsid w:val="00635ABF"/>
    <w:rsid w:val="006401F7"/>
    <w:rsid w:val="00641F88"/>
    <w:rsid w:val="00642DF7"/>
    <w:rsid w:val="006438A8"/>
    <w:rsid w:val="00643A04"/>
    <w:rsid w:val="0064408D"/>
    <w:rsid w:val="006449CA"/>
    <w:rsid w:val="00645074"/>
    <w:rsid w:val="0065246B"/>
    <w:rsid w:val="006562AC"/>
    <w:rsid w:val="00661476"/>
    <w:rsid w:val="00664318"/>
    <w:rsid w:val="0066573F"/>
    <w:rsid w:val="0066590D"/>
    <w:rsid w:val="00665E01"/>
    <w:rsid w:val="006673F5"/>
    <w:rsid w:val="00667D9D"/>
    <w:rsid w:val="00670E84"/>
    <w:rsid w:val="0067207C"/>
    <w:rsid w:val="006721F4"/>
    <w:rsid w:val="00674DB7"/>
    <w:rsid w:val="006767A7"/>
    <w:rsid w:val="00680051"/>
    <w:rsid w:val="0068106C"/>
    <w:rsid w:val="00681B58"/>
    <w:rsid w:val="00681ECE"/>
    <w:rsid w:val="00683E9E"/>
    <w:rsid w:val="00685427"/>
    <w:rsid w:val="0068636E"/>
    <w:rsid w:val="006872A9"/>
    <w:rsid w:val="00691B0A"/>
    <w:rsid w:val="00691F9E"/>
    <w:rsid w:val="00694837"/>
    <w:rsid w:val="00695F99"/>
    <w:rsid w:val="006A5A75"/>
    <w:rsid w:val="006A6348"/>
    <w:rsid w:val="006A688E"/>
    <w:rsid w:val="006B2C8C"/>
    <w:rsid w:val="006B3609"/>
    <w:rsid w:val="006B3938"/>
    <w:rsid w:val="006B5465"/>
    <w:rsid w:val="006B592D"/>
    <w:rsid w:val="006B6DD8"/>
    <w:rsid w:val="006C2364"/>
    <w:rsid w:val="006C2A31"/>
    <w:rsid w:val="006C38E6"/>
    <w:rsid w:val="006C3AA3"/>
    <w:rsid w:val="006C50E1"/>
    <w:rsid w:val="006C6111"/>
    <w:rsid w:val="006C7F68"/>
    <w:rsid w:val="006D6C1A"/>
    <w:rsid w:val="006D7F10"/>
    <w:rsid w:val="006E2573"/>
    <w:rsid w:val="006E5C09"/>
    <w:rsid w:val="006E7FBA"/>
    <w:rsid w:val="006F0473"/>
    <w:rsid w:val="006F1A6C"/>
    <w:rsid w:val="006F2DE4"/>
    <w:rsid w:val="006F40CD"/>
    <w:rsid w:val="006F4577"/>
    <w:rsid w:val="006F4C75"/>
    <w:rsid w:val="006F66DA"/>
    <w:rsid w:val="006F6A7A"/>
    <w:rsid w:val="006F77C7"/>
    <w:rsid w:val="0070027F"/>
    <w:rsid w:val="00700AB6"/>
    <w:rsid w:val="00702DFD"/>
    <w:rsid w:val="00705074"/>
    <w:rsid w:val="007065A6"/>
    <w:rsid w:val="00710899"/>
    <w:rsid w:val="00712070"/>
    <w:rsid w:val="007125A4"/>
    <w:rsid w:val="00713E2E"/>
    <w:rsid w:val="00716508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279A"/>
    <w:rsid w:val="00734321"/>
    <w:rsid w:val="00734A25"/>
    <w:rsid w:val="0073535A"/>
    <w:rsid w:val="00736291"/>
    <w:rsid w:val="007371F5"/>
    <w:rsid w:val="00743B0B"/>
    <w:rsid w:val="00744042"/>
    <w:rsid w:val="00744943"/>
    <w:rsid w:val="007519C6"/>
    <w:rsid w:val="00751E87"/>
    <w:rsid w:val="00753908"/>
    <w:rsid w:val="00754739"/>
    <w:rsid w:val="007579FC"/>
    <w:rsid w:val="00762C5B"/>
    <w:rsid w:val="00764F5A"/>
    <w:rsid w:val="00765D43"/>
    <w:rsid w:val="0076693D"/>
    <w:rsid w:val="00767704"/>
    <w:rsid w:val="00771469"/>
    <w:rsid w:val="00772BCD"/>
    <w:rsid w:val="00773BF3"/>
    <w:rsid w:val="00775084"/>
    <w:rsid w:val="00775358"/>
    <w:rsid w:val="00776641"/>
    <w:rsid w:val="007769A8"/>
    <w:rsid w:val="00781696"/>
    <w:rsid w:val="0078405F"/>
    <w:rsid w:val="0078480F"/>
    <w:rsid w:val="007864ED"/>
    <w:rsid w:val="00786C56"/>
    <w:rsid w:val="00794234"/>
    <w:rsid w:val="007948A3"/>
    <w:rsid w:val="007A0268"/>
    <w:rsid w:val="007A7F56"/>
    <w:rsid w:val="007B6776"/>
    <w:rsid w:val="007C029A"/>
    <w:rsid w:val="007C0595"/>
    <w:rsid w:val="007C0C38"/>
    <w:rsid w:val="007C1F06"/>
    <w:rsid w:val="007C1FA4"/>
    <w:rsid w:val="007C3DAD"/>
    <w:rsid w:val="007C4752"/>
    <w:rsid w:val="007C6FA7"/>
    <w:rsid w:val="007C726C"/>
    <w:rsid w:val="007C7E8E"/>
    <w:rsid w:val="007D1984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770C"/>
    <w:rsid w:val="00800B39"/>
    <w:rsid w:val="00814018"/>
    <w:rsid w:val="00814940"/>
    <w:rsid w:val="00815B0F"/>
    <w:rsid w:val="00816302"/>
    <w:rsid w:val="00817EDB"/>
    <w:rsid w:val="00821292"/>
    <w:rsid w:val="008220F0"/>
    <w:rsid w:val="00824AD2"/>
    <w:rsid w:val="00825029"/>
    <w:rsid w:val="00826567"/>
    <w:rsid w:val="00826C30"/>
    <w:rsid w:val="00827948"/>
    <w:rsid w:val="00830A3F"/>
    <w:rsid w:val="00832891"/>
    <w:rsid w:val="00834D0F"/>
    <w:rsid w:val="00840378"/>
    <w:rsid w:val="0084199F"/>
    <w:rsid w:val="0084627F"/>
    <w:rsid w:val="00850B73"/>
    <w:rsid w:val="0085354B"/>
    <w:rsid w:val="0085432F"/>
    <w:rsid w:val="00856A78"/>
    <w:rsid w:val="00857E8E"/>
    <w:rsid w:val="00861731"/>
    <w:rsid w:val="0086380B"/>
    <w:rsid w:val="00863D05"/>
    <w:rsid w:val="008649EE"/>
    <w:rsid w:val="00866CA8"/>
    <w:rsid w:val="00873697"/>
    <w:rsid w:val="00874C03"/>
    <w:rsid w:val="008761F6"/>
    <w:rsid w:val="00876DD1"/>
    <w:rsid w:val="00877A97"/>
    <w:rsid w:val="008856CC"/>
    <w:rsid w:val="0088695A"/>
    <w:rsid w:val="00890887"/>
    <w:rsid w:val="00890E39"/>
    <w:rsid w:val="00891292"/>
    <w:rsid w:val="00891796"/>
    <w:rsid w:val="00897E2C"/>
    <w:rsid w:val="008A2326"/>
    <w:rsid w:val="008A5BF3"/>
    <w:rsid w:val="008A5F7B"/>
    <w:rsid w:val="008A6CEC"/>
    <w:rsid w:val="008A70B7"/>
    <w:rsid w:val="008B0BF6"/>
    <w:rsid w:val="008B0D22"/>
    <w:rsid w:val="008B0E2E"/>
    <w:rsid w:val="008B30DE"/>
    <w:rsid w:val="008B50B9"/>
    <w:rsid w:val="008B59FF"/>
    <w:rsid w:val="008C2BEF"/>
    <w:rsid w:val="008C2E59"/>
    <w:rsid w:val="008C343A"/>
    <w:rsid w:val="008C4110"/>
    <w:rsid w:val="008C5157"/>
    <w:rsid w:val="008C7F2C"/>
    <w:rsid w:val="008D0426"/>
    <w:rsid w:val="008D2242"/>
    <w:rsid w:val="008D3E94"/>
    <w:rsid w:val="008D4BF8"/>
    <w:rsid w:val="008D67AF"/>
    <w:rsid w:val="008D7BC0"/>
    <w:rsid w:val="008E287E"/>
    <w:rsid w:val="008E5092"/>
    <w:rsid w:val="008E5F87"/>
    <w:rsid w:val="008E6D4F"/>
    <w:rsid w:val="008E7656"/>
    <w:rsid w:val="008E777A"/>
    <w:rsid w:val="008F1E06"/>
    <w:rsid w:val="008F4796"/>
    <w:rsid w:val="008F588A"/>
    <w:rsid w:val="008F5CFB"/>
    <w:rsid w:val="008F5E48"/>
    <w:rsid w:val="009000BC"/>
    <w:rsid w:val="00901D5D"/>
    <w:rsid w:val="00902358"/>
    <w:rsid w:val="009040C2"/>
    <w:rsid w:val="009040CD"/>
    <w:rsid w:val="00905B45"/>
    <w:rsid w:val="00906D0C"/>
    <w:rsid w:val="0090754E"/>
    <w:rsid w:val="00914628"/>
    <w:rsid w:val="00915251"/>
    <w:rsid w:val="009154DB"/>
    <w:rsid w:val="0091628B"/>
    <w:rsid w:val="009163C0"/>
    <w:rsid w:val="00921CF1"/>
    <w:rsid w:val="00924642"/>
    <w:rsid w:val="00924CB3"/>
    <w:rsid w:val="0092544D"/>
    <w:rsid w:val="00925F7D"/>
    <w:rsid w:val="00930E1B"/>
    <w:rsid w:val="00931A39"/>
    <w:rsid w:val="00931CDC"/>
    <w:rsid w:val="0093254F"/>
    <w:rsid w:val="0093270C"/>
    <w:rsid w:val="00933130"/>
    <w:rsid w:val="00933393"/>
    <w:rsid w:val="00933B86"/>
    <w:rsid w:val="009365CB"/>
    <w:rsid w:val="00940128"/>
    <w:rsid w:val="0094289D"/>
    <w:rsid w:val="00942FB8"/>
    <w:rsid w:val="00944105"/>
    <w:rsid w:val="00944A84"/>
    <w:rsid w:val="00947EA4"/>
    <w:rsid w:val="009527FF"/>
    <w:rsid w:val="009547D1"/>
    <w:rsid w:val="009633E0"/>
    <w:rsid w:val="00965F78"/>
    <w:rsid w:val="00966987"/>
    <w:rsid w:val="00967844"/>
    <w:rsid w:val="00967AD9"/>
    <w:rsid w:val="00970C87"/>
    <w:rsid w:val="00972120"/>
    <w:rsid w:val="00972EBA"/>
    <w:rsid w:val="00974ACB"/>
    <w:rsid w:val="00975ED0"/>
    <w:rsid w:val="00976EEA"/>
    <w:rsid w:val="00980499"/>
    <w:rsid w:val="00982BAF"/>
    <w:rsid w:val="0098579A"/>
    <w:rsid w:val="009863DF"/>
    <w:rsid w:val="00986643"/>
    <w:rsid w:val="00990966"/>
    <w:rsid w:val="00991E0E"/>
    <w:rsid w:val="00992CEA"/>
    <w:rsid w:val="009959BC"/>
    <w:rsid w:val="00995B0F"/>
    <w:rsid w:val="00996907"/>
    <w:rsid w:val="009A306C"/>
    <w:rsid w:val="009A351B"/>
    <w:rsid w:val="009A410F"/>
    <w:rsid w:val="009A454E"/>
    <w:rsid w:val="009A7B8B"/>
    <w:rsid w:val="009B1107"/>
    <w:rsid w:val="009B2D9D"/>
    <w:rsid w:val="009B4329"/>
    <w:rsid w:val="009B5337"/>
    <w:rsid w:val="009C0868"/>
    <w:rsid w:val="009C1F30"/>
    <w:rsid w:val="009C3C81"/>
    <w:rsid w:val="009C621D"/>
    <w:rsid w:val="009D0715"/>
    <w:rsid w:val="009D2DBA"/>
    <w:rsid w:val="009D3918"/>
    <w:rsid w:val="009D62BE"/>
    <w:rsid w:val="009E43F8"/>
    <w:rsid w:val="009E4826"/>
    <w:rsid w:val="009E664B"/>
    <w:rsid w:val="009F18FC"/>
    <w:rsid w:val="009F21D0"/>
    <w:rsid w:val="009F252D"/>
    <w:rsid w:val="009F447F"/>
    <w:rsid w:val="009F4C88"/>
    <w:rsid w:val="009F5FB8"/>
    <w:rsid w:val="009F6489"/>
    <w:rsid w:val="009F6743"/>
    <w:rsid w:val="00A00F8D"/>
    <w:rsid w:val="00A03D1A"/>
    <w:rsid w:val="00A050D1"/>
    <w:rsid w:val="00A06101"/>
    <w:rsid w:val="00A06C15"/>
    <w:rsid w:val="00A16BD5"/>
    <w:rsid w:val="00A16D15"/>
    <w:rsid w:val="00A1711B"/>
    <w:rsid w:val="00A21AB0"/>
    <w:rsid w:val="00A2544A"/>
    <w:rsid w:val="00A27EFC"/>
    <w:rsid w:val="00A31028"/>
    <w:rsid w:val="00A31DB8"/>
    <w:rsid w:val="00A36FE0"/>
    <w:rsid w:val="00A40E17"/>
    <w:rsid w:val="00A46F54"/>
    <w:rsid w:val="00A562F7"/>
    <w:rsid w:val="00A5700C"/>
    <w:rsid w:val="00A57063"/>
    <w:rsid w:val="00A624FA"/>
    <w:rsid w:val="00A65A2D"/>
    <w:rsid w:val="00A65AE5"/>
    <w:rsid w:val="00A663B8"/>
    <w:rsid w:val="00A70A5F"/>
    <w:rsid w:val="00A7699F"/>
    <w:rsid w:val="00A77947"/>
    <w:rsid w:val="00A807B6"/>
    <w:rsid w:val="00A81731"/>
    <w:rsid w:val="00A81E62"/>
    <w:rsid w:val="00A82F57"/>
    <w:rsid w:val="00A873A1"/>
    <w:rsid w:val="00A90ED1"/>
    <w:rsid w:val="00A9208D"/>
    <w:rsid w:val="00A93B09"/>
    <w:rsid w:val="00A95C4C"/>
    <w:rsid w:val="00A962D0"/>
    <w:rsid w:val="00A976CC"/>
    <w:rsid w:val="00A97E72"/>
    <w:rsid w:val="00AA0D49"/>
    <w:rsid w:val="00AA27FD"/>
    <w:rsid w:val="00AA2EC0"/>
    <w:rsid w:val="00AA4D33"/>
    <w:rsid w:val="00AA56C4"/>
    <w:rsid w:val="00AA7742"/>
    <w:rsid w:val="00AA7863"/>
    <w:rsid w:val="00AB1B65"/>
    <w:rsid w:val="00AB384A"/>
    <w:rsid w:val="00AB5C73"/>
    <w:rsid w:val="00AB6134"/>
    <w:rsid w:val="00AB7342"/>
    <w:rsid w:val="00AB762B"/>
    <w:rsid w:val="00AC0C0A"/>
    <w:rsid w:val="00AC1795"/>
    <w:rsid w:val="00AC25D2"/>
    <w:rsid w:val="00AC4932"/>
    <w:rsid w:val="00AC6378"/>
    <w:rsid w:val="00AC6A95"/>
    <w:rsid w:val="00AD3753"/>
    <w:rsid w:val="00AD4ED5"/>
    <w:rsid w:val="00AD6925"/>
    <w:rsid w:val="00AD7568"/>
    <w:rsid w:val="00AD7E8E"/>
    <w:rsid w:val="00AE02A7"/>
    <w:rsid w:val="00AE0CC8"/>
    <w:rsid w:val="00AE2DB6"/>
    <w:rsid w:val="00AE447F"/>
    <w:rsid w:val="00AE5481"/>
    <w:rsid w:val="00AE5695"/>
    <w:rsid w:val="00AF0BC9"/>
    <w:rsid w:val="00AF13BD"/>
    <w:rsid w:val="00AF43E7"/>
    <w:rsid w:val="00AF4F8B"/>
    <w:rsid w:val="00AF50E0"/>
    <w:rsid w:val="00AF5371"/>
    <w:rsid w:val="00AF5E46"/>
    <w:rsid w:val="00B030B8"/>
    <w:rsid w:val="00B115CD"/>
    <w:rsid w:val="00B117C4"/>
    <w:rsid w:val="00B143FE"/>
    <w:rsid w:val="00B14642"/>
    <w:rsid w:val="00B15495"/>
    <w:rsid w:val="00B17605"/>
    <w:rsid w:val="00B20920"/>
    <w:rsid w:val="00B21E90"/>
    <w:rsid w:val="00B25F7B"/>
    <w:rsid w:val="00B27815"/>
    <w:rsid w:val="00B27FCB"/>
    <w:rsid w:val="00B33267"/>
    <w:rsid w:val="00B332C3"/>
    <w:rsid w:val="00B34292"/>
    <w:rsid w:val="00B34A9F"/>
    <w:rsid w:val="00B34C62"/>
    <w:rsid w:val="00B35B32"/>
    <w:rsid w:val="00B35EAA"/>
    <w:rsid w:val="00B361C2"/>
    <w:rsid w:val="00B37658"/>
    <w:rsid w:val="00B432AF"/>
    <w:rsid w:val="00B43F7B"/>
    <w:rsid w:val="00B45242"/>
    <w:rsid w:val="00B52C33"/>
    <w:rsid w:val="00B54A23"/>
    <w:rsid w:val="00B57C05"/>
    <w:rsid w:val="00B60D1B"/>
    <w:rsid w:val="00B61893"/>
    <w:rsid w:val="00B639BB"/>
    <w:rsid w:val="00B63B39"/>
    <w:rsid w:val="00B67227"/>
    <w:rsid w:val="00B67ADF"/>
    <w:rsid w:val="00B67E1A"/>
    <w:rsid w:val="00B74D92"/>
    <w:rsid w:val="00B74EEC"/>
    <w:rsid w:val="00B75BE3"/>
    <w:rsid w:val="00B7654F"/>
    <w:rsid w:val="00B76AC4"/>
    <w:rsid w:val="00B779F2"/>
    <w:rsid w:val="00B77DFE"/>
    <w:rsid w:val="00B827AD"/>
    <w:rsid w:val="00B85361"/>
    <w:rsid w:val="00B90801"/>
    <w:rsid w:val="00B95A5D"/>
    <w:rsid w:val="00B95DEC"/>
    <w:rsid w:val="00B963B4"/>
    <w:rsid w:val="00B965A1"/>
    <w:rsid w:val="00B966C9"/>
    <w:rsid w:val="00BA105F"/>
    <w:rsid w:val="00BA38A7"/>
    <w:rsid w:val="00BA49C1"/>
    <w:rsid w:val="00BB37EE"/>
    <w:rsid w:val="00BB6D1A"/>
    <w:rsid w:val="00BC08F8"/>
    <w:rsid w:val="00BC0CC5"/>
    <w:rsid w:val="00BC12DE"/>
    <w:rsid w:val="00BC159C"/>
    <w:rsid w:val="00BC52C7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E57DA"/>
    <w:rsid w:val="00BE6D9B"/>
    <w:rsid w:val="00BE7CE9"/>
    <w:rsid w:val="00BF26AF"/>
    <w:rsid w:val="00BF5882"/>
    <w:rsid w:val="00BF62A8"/>
    <w:rsid w:val="00BF6615"/>
    <w:rsid w:val="00C044DC"/>
    <w:rsid w:val="00C10168"/>
    <w:rsid w:val="00C155DA"/>
    <w:rsid w:val="00C15C40"/>
    <w:rsid w:val="00C16B2A"/>
    <w:rsid w:val="00C21BC0"/>
    <w:rsid w:val="00C22B04"/>
    <w:rsid w:val="00C23CBC"/>
    <w:rsid w:val="00C23CE6"/>
    <w:rsid w:val="00C25301"/>
    <w:rsid w:val="00C2552B"/>
    <w:rsid w:val="00C26C3B"/>
    <w:rsid w:val="00C30243"/>
    <w:rsid w:val="00C30DFE"/>
    <w:rsid w:val="00C34C8F"/>
    <w:rsid w:val="00C40899"/>
    <w:rsid w:val="00C41149"/>
    <w:rsid w:val="00C4131C"/>
    <w:rsid w:val="00C416F6"/>
    <w:rsid w:val="00C41892"/>
    <w:rsid w:val="00C4390B"/>
    <w:rsid w:val="00C44D46"/>
    <w:rsid w:val="00C4707B"/>
    <w:rsid w:val="00C51005"/>
    <w:rsid w:val="00C51762"/>
    <w:rsid w:val="00C54CD4"/>
    <w:rsid w:val="00C5652E"/>
    <w:rsid w:val="00C62ACC"/>
    <w:rsid w:val="00C660D7"/>
    <w:rsid w:val="00C705CE"/>
    <w:rsid w:val="00C710E3"/>
    <w:rsid w:val="00C7143B"/>
    <w:rsid w:val="00C752E7"/>
    <w:rsid w:val="00C80D3D"/>
    <w:rsid w:val="00C836BF"/>
    <w:rsid w:val="00C84FA2"/>
    <w:rsid w:val="00C85A98"/>
    <w:rsid w:val="00C85B1A"/>
    <w:rsid w:val="00C86B9B"/>
    <w:rsid w:val="00C877B9"/>
    <w:rsid w:val="00C915A2"/>
    <w:rsid w:val="00C956CF"/>
    <w:rsid w:val="00C963C9"/>
    <w:rsid w:val="00CA1DD3"/>
    <w:rsid w:val="00CA2C80"/>
    <w:rsid w:val="00CA49FE"/>
    <w:rsid w:val="00CA59A1"/>
    <w:rsid w:val="00CB1E91"/>
    <w:rsid w:val="00CB725A"/>
    <w:rsid w:val="00CC49F4"/>
    <w:rsid w:val="00CC76AE"/>
    <w:rsid w:val="00CD2BC2"/>
    <w:rsid w:val="00CD5D15"/>
    <w:rsid w:val="00CD6F05"/>
    <w:rsid w:val="00CE04CF"/>
    <w:rsid w:val="00CE21B3"/>
    <w:rsid w:val="00CE2B9A"/>
    <w:rsid w:val="00CE68CF"/>
    <w:rsid w:val="00CE71C0"/>
    <w:rsid w:val="00CF0BA3"/>
    <w:rsid w:val="00CF25A9"/>
    <w:rsid w:val="00CF34DB"/>
    <w:rsid w:val="00CF3F5C"/>
    <w:rsid w:val="00CF5472"/>
    <w:rsid w:val="00D00FC4"/>
    <w:rsid w:val="00D027A6"/>
    <w:rsid w:val="00D04131"/>
    <w:rsid w:val="00D0444C"/>
    <w:rsid w:val="00D04A4C"/>
    <w:rsid w:val="00D0567D"/>
    <w:rsid w:val="00D06D68"/>
    <w:rsid w:val="00D07DD3"/>
    <w:rsid w:val="00D1136F"/>
    <w:rsid w:val="00D11B13"/>
    <w:rsid w:val="00D16D90"/>
    <w:rsid w:val="00D17662"/>
    <w:rsid w:val="00D20E06"/>
    <w:rsid w:val="00D21DEA"/>
    <w:rsid w:val="00D24C4F"/>
    <w:rsid w:val="00D26132"/>
    <w:rsid w:val="00D2759C"/>
    <w:rsid w:val="00D31B01"/>
    <w:rsid w:val="00D34861"/>
    <w:rsid w:val="00D34986"/>
    <w:rsid w:val="00D34AA2"/>
    <w:rsid w:val="00D34CE1"/>
    <w:rsid w:val="00D36FC5"/>
    <w:rsid w:val="00D4098D"/>
    <w:rsid w:val="00D44B55"/>
    <w:rsid w:val="00D4535E"/>
    <w:rsid w:val="00D45CE9"/>
    <w:rsid w:val="00D4688E"/>
    <w:rsid w:val="00D51AA6"/>
    <w:rsid w:val="00D557E0"/>
    <w:rsid w:val="00D6033B"/>
    <w:rsid w:val="00D631F2"/>
    <w:rsid w:val="00D65157"/>
    <w:rsid w:val="00D6698C"/>
    <w:rsid w:val="00D7185B"/>
    <w:rsid w:val="00D81D2B"/>
    <w:rsid w:val="00D84EA0"/>
    <w:rsid w:val="00D854A6"/>
    <w:rsid w:val="00D85B9B"/>
    <w:rsid w:val="00D861BB"/>
    <w:rsid w:val="00D86880"/>
    <w:rsid w:val="00D86DD5"/>
    <w:rsid w:val="00D87E57"/>
    <w:rsid w:val="00D9165E"/>
    <w:rsid w:val="00D93255"/>
    <w:rsid w:val="00D97C40"/>
    <w:rsid w:val="00DA408F"/>
    <w:rsid w:val="00DA4D29"/>
    <w:rsid w:val="00DB1452"/>
    <w:rsid w:val="00DB74F9"/>
    <w:rsid w:val="00DC2C62"/>
    <w:rsid w:val="00DC443F"/>
    <w:rsid w:val="00DC7857"/>
    <w:rsid w:val="00DD0BF1"/>
    <w:rsid w:val="00DD0E96"/>
    <w:rsid w:val="00DD1673"/>
    <w:rsid w:val="00DD30AE"/>
    <w:rsid w:val="00DD5EA5"/>
    <w:rsid w:val="00DD64E3"/>
    <w:rsid w:val="00DD6B3F"/>
    <w:rsid w:val="00DD7101"/>
    <w:rsid w:val="00DE0E6D"/>
    <w:rsid w:val="00DE178A"/>
    <w:rsid w:val="00DE446F"/>
    <w:rsid w:val="00DE5FF1"/>
    <w:rsid w:val="00DE6965"/>
    <w:rsid w:val="00DE6E13"/>
    <w:rsid w:val="00DF17A5"/>
    <w:rsid w:val="00DF1A6E"/>
    <w:rsid w:val="00DF372B"/>
    <w:rsid w:val="00DF5549"/>
    <w:rsid w:val="00DF5631"/>
    <w:rsid w:val="00DF5A64"/>
    <w:rsid w:val="00DF6C27"/>
    <w:rsid w:val="00E0085E"/>
    <w:rsid w:val="00E00C76"/>
    <w:rsid w:val="00E04772"/>
    <w:rsid w:val="00E06223"/>
    <w:rsid w:val="00E106B2"/>
    <w:rsid w:val="00E10E38"/>
    <w:rsid w:val="00E10ECE"/>
    <w:rsid w:val="00E11790"/>
    <w:rsid w:val="00E12A91"/>
    <w:rsid w:val="00E1438F"/>
    <w:rsid w:val="00E15015"/>
    <w:rsid w:val="00E153AC"/>
    <w:rsid w:val="00E1737D"/>
    <w:rsid w:val="00E17750"/>
    <w:rsid w:val="00E23A3C"/>
    <w:rsid w:val="00E248FA"/>
    <w:rsid w:val="00E24CD8"/>
    <w:rsid w:val="00E27430"/>
    <w:rsid w:val="00E31BB7"/>
    <w:rsid w:val="00E4280B"/>
    <w:rsid w:val="00E42C3C"/>
    <w:rsid w:val="00E43141"/>
    <w:rsid w:val="00E43913"/>
    <w:rsid w:val="00E44842"/>
    <w:rsid w:val="00E45906"/>
    <w:rsid w:val="00E465E8"/>
    <w:rsid w:val="00E50AE9"/>
    <w:rsid w:val="00E5583D"/>
    <w:rsid w:val="00E55F88"/>
    <w:rsid w:val="00E56B97"/>
    <w:rsid w:val="00E56EB0"/>
    <w:rsid w:val="00E60AA5"/>
    <w:rsid w:val="00E60FC9"/>
    <w:rsid w:val="00E6101F"/>
    <w:rsid w:val="00E61CEB"/>
    <w:rsid w:val="00E710F1"/>
    <w:rsid w:val="00E72AB0"/>
    <w:rsid w:val="00E746F0"/>
    <w:rsid w:val="00E74FCE"/>
    <w:rsid w:val="00E752CE"/>
    <w:rsid w:val="00E756EB"/>
    <w:rsid w:val="00E76145"/>
    <w:rsid w:val="00E80572"/>
    <w:rsid w:val="00E8196D"/>
    <w:rsid w:val="00E84AA4"/>
    <w:rsid w:val="00E8737B"/>
    <w:rsid w:val="00E90C2A"/>
    <w:rsid w:val="00E90FEA"/>
    <w:rsid w:val="00E91128"/>
    <w:rsid w:val="00E94A13"/>
    <w:rsid w:val="00E95F59"/>
    <w:rsid w:val="00E96EF2"/>
    <w:rsid w:val="00E9738B"/>
    <w:rsid w:val="00EA0077"/>
    <w:rsid w:val="00EA0E55"/>
    <w:rsid w:val="00EA2AAD"/>
    <w:rsid w:val="00EA3FC9"/>
    <w:rsid w:val="00EA448D"/>
    <w:rsid w:val="00EA7A96"/>
    <w:rsid w:val="00EB0720"/>
    <w:rsid w:val="00EB172D"/>
    <w:rsid w:val="00EB19AD"/>
    <w:rsid w:val="00EB2996"/>
    <w:rsid w:val="00EB31BC"/>
    <w:rsid w:val="00EB575F"/>
    <w:rsid w:val="00EB5975"/>
    <w:rsid w:val="00EC149A"/>
    <w:rsid w:val="00EC3F50"/>
    <w:rsid w:val="00EC4E78"/>
    <w:rsid w:val="00EC5CAB"/>
    <w:rsid w:val="00EC6CD3"/>
    <w:rsid w:val="00EC6F6F"/>
    <w:rsid w:val="00EC742B"/>
    <w:rsid w:val="00EC7DCA"/>
    <w:rsid w:val="00ED1805"/>
    <w:rsid w:val="00ED2FBE"/>
    <w:rsid w:val="00ED54C6"/>
    <w:rsid w:val="00ED6237"/>
    <w:rsid w:val="00ED73AC"/>
    <w:rsid w:val="00EE01DA"/>
    <w:rsid w:val="00EE228D"/>
    <w:rsid w:val="00EE541C"/>
    <w:rsid w:val="00EE6ED3"/>
    <w:rsid w:val="00EE7406"/>
    <w:rsid w:val="00EE78B9"/>
    <w:rsid w:val="00EF213B"/>
    <w:rsid w:val="00EF25A9"/>
    <w:rsid w:val="00EF26F4"/>
    <w:rsid w:val="00EF2B48"/>
    <w:rsid w:val="00EF2F57"/>
    <w:rsid w:val="00F0306A"/>
    <w:rsid w:val="00F03AFA"/>
    <w:rsid w:val="00F07EF8"/>
    <w:rsid w:val="00F11478"/>
    <w:rsid w:val="00F11D79"/>
    <w:rsid w:val="00F126BE"/>
    <w:rsid w:val="00F14378"/>
    <w:rsid w:val="00F14B40"/>
    <w:rsid w:val="00F174BD"/>
    <w:rsid w:val="00F175B5"/>
    <w:rsid w:val="00F20911"/>
    <w:rsid w:val="00F22E61"/>
    <w:rsid w:val="00F23A30"/>
    <w:rsid w:val="00F2449B"/>
    <w:rsid w:val="00F26205"/>
    <w:rsid w:val="00F267C4"/>
    <w:rsid w:val="00F26D41"/>
    <w:rsid w:val="00F35618"/>
    <w:rsid w:val="00F35706"/>
    <w:rsid w:val="00F359EA"/>
    <w:rsid w:val="00F35DBA"/>
    <w:rsid w:val="00F35DEA"/>
    <w:rsid w:val="00F42E35"/>
    <w:rsid w:val="00F43A83"/>
    <w:rsid w:val="00F43D07"/>
    <w:rsid w:val="00F442D1"/>
    <w:rsid w:val="00F44AB9"/>
    <w:rsid w:val="00F51AD6"/>
    <w:rsid w:val="00F51F2A"/>
    <w:rsid w:val="00F5300C"/>
    <w:rsid w:val="00F53238"/>
    <w:rsid w:val="00F56988"/>
    <w:rsid w:val="00F56BB9"/>
    <w:rsid w:val="00F6135B"/>
    <w:rsid w:val="00F63B99"/>
    <w:rsid w:val="00F6489E"/>
    <w:rsid w:val="00F7077A"/>
    <w:rsid w:val="00F73F1D"/>
    <w:rsid w:val="00F8163B"/>
    <w:rsid w:val="00F830E4"/>
    <w:rsid w:val="00F90178"/>
    <w:rsid w:val="00F91230"/>
    <w:rsid w:val="00F91A06"/>
    <w:rsid w:val="00FA013F"/>
    <w:rsid w:val="00FA026B"/>
    <w:rsid w:val="00FA0A08"/>
    <w:rsid w:val="00FA2184"/>
    <w:rsid w:val="00FA4E42"/>
    <w:rsid w:val="00FA5DF8"/>
    <w:rsid w:val="00FA5FBE"/>
    <w:rsid w:val="00FA7889"/>
    <w:rsid w:val="00FB0B93"/>
    <w:rsid w:val="00FB377A"/>
    <w:rsid w:val="00FB3D58"/>
    <w:rsid w:val="00FB61FB"/>
    <w:rsid w:val="00FB6342"/>
    <w:rsid w:val="00FB7B62"/>
    <w:rsid w:val="00FC10E5"/>
    <w:rsid w:val="00FC14AC"/>
    <w:rsid w:val="00FC1B67"/>
    <w:rsid w:val="00FC272A"/>
    <w:rsid w:val="00FC3365"/>
    <w:rsid w:val="00FC78B8"/>
    <w:rsid w:val="00FD012F"/>
    <w:rsid w:val="00FD0820"/>
    <w:rsid w:val="00FD220F"/>
    <w:rsid w:val="00FD3226"/>
    <w:rsid w:val="00FD3F17"/>
    <w:rsid w:val="00FD3FEF"/>
    <w:rsid w:val="00FD7285"/>
    <w:rsid w:val="00FE03A7"/>
    <w:rsid w:val="00FE1B1F"/>
    <w:rsid w:val="00FE2F7C"/>
    <w:rsid w:val="00FE45ED"/>
    <w:rsid w:val="00FE6620"/>
    <w:rsid w:val="00FF4B64"/>
    <w:rsid w:val="00FF7628"/>
    <w:rsid w:val="00FF7E55"/>
    <w:rsid w:val="014F2D9F"/>
    <w:rsid w:val="025A06AD"/>
    <w:rsid w:val="07FDF4D5"/>
    <w:rsid w:val="1139F59E"/>
    <w:rsid w:val="13A6E561"/>
    <w:rsid w:val="14844E14"/>
    <w:rsid w:val="15BCA3DF"/>
    <w:rsid w:val="17F709CA"/>
    <w:rsid w:val="181D23BB"/>
    <w:rsid w:val="20A84A95"/>
    <w:rsid w:val="22CEE274"/>
    <w:rsid w:val="27476D96"/>
    <w:rsid w:val="29E7E1CC"/>
    <w:rsid w:val="2AF1CF85"/>
    <w:rsid w:val="2BA5C2EA"/>
    <w:rsid w:val="2FDF7057"/>
    <w:rsid w:val="33D22626"/>
    <w:rsid w:val="34C1D292"/>
    <w:rsid w:val="371456BC"/>
    <w:rsid w:val="3A355C28"/>
    <w:rsid w:val="3A6BF35E"/>
    <w:rsid w:val="4447CB73"/>
    <w:rsid w:val="447D8596"/>
    <w:rsid w:val="47CAFE31"/>
    <w:rsid w:val="4C05C935"/>
    <w:rsid w:val="60185B7D"/>
    <w:rsid w:val="60F4E5BC"/>
    <w:rsid w:val="645AC364"/>
    <w:rsid w:val="651A4C27"/>
    <w:rsid w:val="662D493E"/>
    <w:rsid w:val="677013E3"/>
    <w:rsid w:val="690EDB7A"/>
    <w:rsid w:val="6920F08A"/>
    <w:rsid w:val="6B7ABF8C"/>
    <w:rsid w:val="70309BD7"/>
    <w:rsid w:val="768F896F"/>
    <w:rsid w:val="76C53D5A"/>
    <w:rsid w:val="7B38B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644A6C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Absatz-Standardschriftart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qFormat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06D0C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103AF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A77947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Absatz-Standardschriftart"/>
    <w:rsid w:val="00A77947"/>
  </w:style>
  <w:style w:type="character" w:styleId="Kommentarzeichen">
    <w:name w:val="annotation reference"/>
    <w:basedOn w:val="Absatz-Standardschriftart"/>
    <w:uiPriority w:val="99"/>
    <w:semiHidden/>
    <w:unhideWhenUsed/>
    <w:rsid w:val="00AE2DB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E2DB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E2DB6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2DB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2DB6"/>
    <w:rPr>
      <w:rFonts w:cs="Times New Roman (Textkörper CS)"/>
      <w:b/>
      <w:bCs/>
      <w:color w:val="000000"/>
      <w:sz w:val="20"/>
      <w:szCs w:val="20"/>
    </w:rPr>
  </w:style>
  <w:style w:type="paragraph" w:styleId="berarbeitung">
    <w:name w:val="Revision"/>
    <w:hidden/>
    <w:uiPriority w:val="99"/>
    <w:semiHidden/>
    <w:rsid w:val="00C23CE6"/>
    <w:rPr>
      <w:rFonts w:cs="Times New Roman (Textkörper CS)"/>
      <w:color w:val="000000"/>
      <w:sz w:val="22"/>
    </w:rPr>
  </w:style>
  <w:style w:type="character" w:customStyle="1" w:styleId="eop">
    <w:name w:val="eop"/>
    <w:basedOn w:val="Absatz-Standardschriftart"/>
    <w:rsid w:val="008C2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mailto:bracchi@soluzionegroup.com" TargetMode="Externa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yperlink" Target="file:///C:/Users/jam/AppData/Local/Microsoft/Windows/INetCache/Content.Outlook/X370BCCS/www.verind.i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urr.com/fileadmin/durr.com/06_Media/01_News/2025/Files/duerr_fib_en.zip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Gabriele.DeRossi@verind.it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1FD8F22-DF32-40DD-B4EF-B26DF006042C}">
  <we:reference id="07df016a-eadf-4b18-a5d4-d94d448c2e8b" version="1.0.0.0" store="\\BIE-DC202\netlogon\A-Tools\DAM" storeType="Filesystem"/>
  <we:alternateReferences/>
  <we:properties>
    <we:property name="usedImages" value="{&quot;undefined/7631&quot;:{&quot;imageServerUrl&quot;:&quot;https://media.durr-group.com/CIP/&quot;,&quot;imageId&quot;:&quot;undefined/7631&quot;,&quot;imageTitle&quot;:&quot;duerr-lithium-ion-electrode-coating-details.jpg&quot;,&quot;imageUserAdded&quot;:&quot;debielb&quot;,&quot;imageDateAdded&quot;:&quot;2025-01-08T07:57:30.732Z&quot;,&quot;catalog&quot;:&quot;Media Pool&quot;},&quot;undefined/13146&quot;:{&quot;imageServerUrl&quot;:&quot;https://media.durr-group.com/CIP/&quot;,&quot;imageId&quot;:&quot;undefined/13146&quot;,&quot;imageTitle&quot;:&quot;duerr-cts-lib-electrode-manufacturing-pro-coater.jpg&quot;,&quot;imageUserAdded&quot;:&quot;debielb&quot;,&quot;imageDateAdded&quot;:&quot;2025-01-08T07:58:17.975Z&quot;,&quot;catalog&quot;:&quot;Media Pool&quot;}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84edc7-81a1-4e9e-9d45-aa521b5ebbb7" xsi:nil="true"/>
    <lcf76f155ced4ddcb4097134ff3c332f xmlns="b9690099-d76a-48ab-8f1a-818f9800aa0d">
      <Terms xmlns="http://schemas.microsoft.com/office/infopath/2007/PartnerControls"/>
    </lcf76f155ced4ddcb4097134ff3c332f>
    <Auswahl xmlns="b9690099-d76a-48ab-8f1a-818f9800aa0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1C5A8A41D4E45947524915EDCC7EF" ma:contentTypeVersion="16" ma:contentTypeDescription="Ein neues Dokument erstellen." ma:contentTypeScope="" ma:versionID="f1a2f2cb87964a8aeb950d73d7de03c4">
  <xsd:schema xmlns:xsd="http://www.w3.org/2001/XMLSchema" xmlns:xs="http://www.w3.org/2001/XMLSchema" xmlns:p="http://schemas.microsoft.com/office/2006/metadata/properties" xmlns:ns2="b9690099-d76a-48ab-8f1a-818f9800aa0d" xmlns:ns3="9684edc7-81a1-4e9e-9d45-aa521b5ebbb7" targetNamespace="http://schemas.microsoft.com/office/2006/metadata/properties" ma:root="true" ma:fieldsID="2e8f611044cd7f8d64fc690f0451304b" ns2:_="" ns3:_="">
    <xsd:import namespace="b9690099-d76a-48ab-8f1a-818f9800aa0d"/>
    <xsd:import namespace="9684edc7-81a1-4e9e-9d45-aa521b5e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Auswah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90099-d76a-48ab-8f1a-818f9800a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3f63ea6-f3a1-4158-aec1-71110a7ab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uswahl" ma:index="22" nillable="true" ma:displayName="Auswahl" ma:format="Dropdown" ma:internalName="Auswahl">
      <xsd:simpleType>
        <xsd:restriction base="dms:Choice">
          <xsd:enumeration value="Auswahl 1"/>
          <xsd:enumeration value="Auswahl 2"/>
          <xsd:enumeration value="Auswahl 3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edc7-81a1-4e9e-9d45-aa521b5e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dce8cd7-c4c2-443b-8d12-f5a0ad1f34c3}" ma:internalName="TaxCatchAll" ma:showField="CatchAllData" ma:web="9684edc7-81a1-4e9e-9d45-aa521b5e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BC60A2-EF52-4AD5-8175-A004917C3F7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9690099-d76a-48ab-8f1a-818f9800aa0d"/>
    <ds:schemaRef ds:uri="http://purl.org/dc/elements/1.1/"/>
    <ds:schemaRef ds:uri="http://schemas.microsoft.com/office/2006/metadata/properties"/>
    <ds:schemaRef ds:uri="http://schemas.microsoft.com/office/infopath/2007/PartnerControls"/>
    <ds:schemaRef ds:uri="9684edc7-81a1-4e9e-9d45-aa521b5ebbb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EEC3143-BE0A-434D-9CC9-504474DDF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90099-d76a-48ab-8f1a-818f9800aa0d"/>
    <ds:schemaRef ds:uri="9684edc7-81a1-4e9e-9d45-aa521b5eb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DF2D4B-D323-4177-A7DA-AF25E3B36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896</Words>
  <Characters>5650</Characters>
  <Application>Microsoft Office Word</Application>
  <DocSecurity>4</DocSecurity>
  <Lines>47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>, docId:957B2A649CCC1950F1BC29CF99F558F5</cp:keywords>
  <dc:description/>
  <cp:lastModifiedBy>Rebecca Weiand-Schütt</cp:lastModifiedBy>
  <cp:revision>2</cp:revision>
  <cp:lastPrinted>2025-01-08T08:21:00Z</cp:lastPrinted>
  <dcterms:created xsi:type="dcterms:W3CDTF">2025-02-05T10:54:00Z</dcterms:created>
  <dcterms:modified xsi:type="dcterms:W3CDTF">2025-02-05T10:54:00Z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0x010100ED51C5A8A41D4E45947524915EDCC7EF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</Properties>
</file>